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8EE14" w14:textId="77777777" w:rsidR="00456E5A" w:rsidRPr="00BC6CD0" w:rsidRDefault="00525D22" w:rsidP="00BC6CD0">
      <w:pPr>
        <w:pStyle w:val="Titel"/>
        <w:jc w:val="center"/>
        <w:rPr>
          <w:sz w:val="44"/>
        </w:rPr>
      </w:pPr>
      <w:r w:rsidRPr="00525D22">
        <w:rPr>
          <w:sz w:val="44"/>
        </w:rPr>
        <w:t xml:space="preserve">Leistungsbeschreibung der </w:t>
      </w:r>
      <w:r>
        <w:rPr>
          <w:sz w:val="44"/>
        </w:rPr>
        <w:br/>
      </w:r>
      <w:r w:rsidRPr="00525D22">
        <w:rPr>
          <w:sz w:val="44"/>
        </w:rPr>
        <w:t>COSYS DATA GmbH</w:t>
      </w:r>
    </w:p>
    <w:p w14:paraId="61126249" w14:textId="77777777" w:rsidR="00E205BF" w:rsidRPr="00BC6CD0" w:rsidRDefault="00E205BF" w:rsidP="00BC6CD0">
      <w:pPr>
        <w:jc w:val="center"/>
        <w:rPr>
          <w:rFonts w:cs="Arial"/>
          <w:sz w:val="18"/>
        </w:rPr>
      </w:pPr>
    </w:p>
    <w:p w14:paraId="19516F60" w14:textId="4A64191F" w:rsidR="00456E5A" w:rsidRPr="00577D7B" w:rsidRDefault="00456E5A" w:rsidP="00BC6CD0">
      <w:pPr>
        <w:pStyle w:val="Untertitel"/>
        <w:jc w:val="center"/>
      </w:pPr>
      <w:r w:rsidRPr="00577D7B">
        <w:t xml:space="preserve">Stand: </w:t>
      </w:r>
      <w:del w:id="0" w:author="Jorj Catalin Colesnicov" w:date="2017-11-06T15:19:00Z">
        <w:r w:rsidR="006A44B9" w:rsidDel="00D46D4E">
          <w:delText>20</w:delText>
        </w:r>
        <w:r w:rsidR="00380DF3" w:rsidDel="00D46D4E">
          <w:delText>.</w:delText>
        </w:r>
        <w:r w:rsidR="00A246A2" w:rsidDel="00D46D4E">
          <w:delText>10</w:delText>
        </w:r>
        <w:r w:rsidR="00380DF3" w:rsidDel="00D46D4E">
          <w:delText>.</w:delText>
        </w:r>
        <w:r w:rsidR="00CB1E83" w:rsidDel="00D46D4E">
          <w:delText>2017</w:delText>
        </w:r>
      </w:del>
      <w:ins w:id="1" w:author="Jorj Catalin Colesnicov" w:date="2017-11-06T15:19:00Z">
        <w:r w:rsidR="00D46D4E">
          <w:t>06.11.2017</w:t>
        </w:r>
      </w:ins>
    </w:p>
    <w:p w14:paraId="642A7C15" w14:textId="77777777" w:rsidR="00456E5A" w:rsidRPr="00577D7B" w:rsidRDefault="00456E5A" w:rsidP="00BC6CD0">
      <w:pPr>
        <w:jc w:val="center"/>
        <w:rPr>
          <w:rFonts w:cs="Arial"/>
        </w:rPr>
      </w:pPr>
    </w:p>
    <w:p w14:paraId="4CE71309" w14:textId="77777777" w:rsidR="00525D22" w:rsidRPr="00525D22" w:rsidRDefault="00525D22" w:rsidP="00237F8B">
      <w:pPr>
        <w:pStyle w:val="berschrift1"/>
      </w:pPr>
      <w:r w:rsidRPr="00525D22">
        <w:t>Präambel</w:t>
      </w:r>
    </w:p>
    <w:p w14:paraId="6652970E" w14:textId="77777777" w:rsidR="00BE0191" w:rsidRDefault="00BE0191" w:rsidP="00525D22">
      <w:pPr>
        <w:pStyle w:val="Listenabsatz"/>
        <w:numPr>
          <w:ilvl w:val="1"/>
          <w:numId w:val="5"/>
        </w:numPr>
        <w:ind w:left="567" w:hanging="573"/>
      </w:pPr>
      <w:r>
        <w:t>Diese Entgeltbestimmungen und Leistungsbeschreibung gelten für sämtliche Produkte aus der aktuellen COSYS Produktfamilie und jene Produkte, die von COSYS gemeinsam mit seinen Partnern angeboten werden.</w:t>
      </w:r>
    </w:p>
    <w:p w14:paraId="5C0299D4" w14:textId="1A375121" w:rsidR="00BE0191" w:rsidRDefault="00BE0191" w:rsidP="00525D22">
      <w:pPr>
        <w:pStyle w:val="Listenabsatz"/>
        <w:numPr>
          <w:ilvl w:val="1"/>
          <w:numId w:val="5"/>
        </w:numPr>
        <w:ind w:left="567" w:hanging="573"/>
      </w:pPr>
      <w:r>
        <w:t>Das Dokument ist ab dem, bei „Stand vom“ angeführten Datum gültig und ersetzt alle vorherigen Versionen. Die jeweils gültige Version finden Sie, ebenso wie die dazugehörigen Allgemeinen Geschäftsbedingungen (ABG) sowie die jeweils aktuellen Produkt- und Preisbeschreibungen (PPB) unserer Produkte, im Internet unter www.cosys.cc/downloads</w:t>
      </w:r>
    </w:p>
    <w:p w14:paraId="3303ED0D" w14:textId="197D9E1D" w:rsidR="00525D22" w:rsidRDefault="00525D22" w:rsidP="00525D22">
      <w:pPr>
        <w:pStyle w:val="Listenabsatz"/>
        <w:numPr>
          <w:ilvl w:val="1"/>
          <w:numId w:val="5"/>
        </w:numPr>
        <w:ind w:left="567" w:hanging="573"/>
      </w:pPr>
      <w:bookmarkStart w:id="2" w:name="OLE_LINK1"/>
      <w:bookmarkStart w:id="3" w:name="OLE_LINK2"/>
      <w:r w:rsidRPr="00D41355">
        <w:t>Allgemeine Geschäftsbedingungen (AGB) der jeweiligen Netzanbieter und Infrastrukturanbieter bleiben unberührt.</w:t>
      </w:r>
      <w:bookmarkEnd w:id="2"/>
      <w:bookmarkEnd w:id="3"/>
    </w:p>
    <w:p w14:paraId="38A9D96D" w14:textId="77777777" w:rsidR="00525D22" w:rsidRPr="00D41355" w:rsidRDefault="00525D22" w:rsidP="00525D22">
      <w:pPr>
        <w:pStyle w:val="Listenabsatz"/>
        <w:numPr>
          <w:ilvl w:val="1"/>
          <w:numId w:val="5"/>
        </w:numPr>
        <w:ind w:left="567" w:hanging="573"/>
      </w:pPr>
      <w:r w:rsidRPr="00B0218E">
        <w:t>Privatkundenprodukt</w:t>
      </w:r>
      <w:r>
        <w:t>e sind</w:t>
      </w:r>
      <w:r w:rsidRPr="00B0218E">
        <w:t xml:space="preserve"> nur für Verbraucher im Sinne des Konsumentenschutzgesetzes erhältlich.</w:t>
      </w:r>
    </w:p>
    <w:p w14:paraId="0C3C7691" w14:textId="77777777" w:rsidR="00525D22" w:rsidRDefault="00525D22" w:rsidP="00237F8B">
      <w:pPr>
        <w:pStyle w:val="berschrift1"/>
      </w:pPr>
      <w:r>
        <w:t>Herstellung</w:t>
      </w:r>
    </w:p>
    <w:p w14:paraId="3EDC38BD" w14:textId="1E796B71" w:rsidR="00525D22" w:rsidRDefault="00525D22" w:rsidP="000C3586">
      <w:pPr>
        <w:pStyle w:val="Listenabsatz"/>
        <w:numPr>
          <w:ilvl w:val="1"/>
          <w:numId w:val="5"/>
        </w:numPr>
        <w:ind w:left="567" w:hanging="573"/>
      </w:pPr>
      <w:r>
        <w:t xml:space="preserve">Die technische Verfügbarkeit ist </w:t>
      </w:r>
      <w:r w:rsidR="000C3586">
        <w:t>V</w:t>
      </w:r>
      <w:r>
        <w:t xml:space="preserve">oraussetzung für das Zustandekommen des Vertragsverhältnisses. </w:t>
      </w:r>
    </w:p>
    <w:p w14:paraId="67A3BBC3" w14:textId="02ED7E0E" w:rsidR="00525D22" w:rsidRDefault="00525D22" w:rsidP="00525D22">
      <w:pPr>
        <w:pStyle w:val="Listenabsatz"/>
        <w:numPr>
          <w:ilvl w:val="1"/>
          <w:numId w:val="5"/>
        </w:numPr>
        <w:ind w:left="567" w:hanging="573"/>
      </w:pPr>
      <w:r>
        <w:t>Das Entgelt für die Herstellung von COSYS Produkten bzw. den Wechsel des Serviceanbieters zu COSYS-Produkten ist der jeweils gültigen Produktbeschreibung zu entnehmen, welche unter https://www.cosys.cc abrufbar ist.</w:t>
      </w:r>
      <w:r w:rsidRPr="00B0218E">
        <w:t xml:space="preserve"> </w:t>
      </w:r>
    </w:p>
    <w:p w14:paraId="6C098D9D" w14:textId="790E8FBF" w:rsidR="004B3A90" w:rsidRDefault="002C59E8" w:rsidP="00AC1407">
      <w:pPr>
        <w:pStyle w:val="Listenabsatz"/>
        <w:numPr>
          <w:ilvl w:val="1"/>
          <w:numId w:val="5"/>
        </w:numPr>
        <w:ind w:left="567" w:hanging="567"/>
      </w:pPr>
      <w:r w:rsidRPr="002C59E8">
        <w:t xml:space="preserve">Die Herstellungsfrist für alle von </w:t>
      </w:r>
      <w:r>
        <w:t>COSYS</w:t>
      </w:r>
      <w:r w:rsidRPr="002C59E8">
        <w:t xml:space="preserve"> angebotenen Dienste beträgt, </w:t>
      </w:r>
      <w:r>
        <w:t xml:space="preserve">sofern nicht anders vereinbart, </w:t>
      </w:r>
      <w:r w:rsidRPr="002C59E8">
        <w:t>ab der Annahme der eingegangenen Bestellung</w:t>
      </w:r>
      <w:r>
        <w:t>, 8 Wochen</w:t>
      </w:r>
      <w:r w:rsidR="004B3A90">
        <w:t>.</w:t>
      </w:r>
    </w:p>
    <w:p w14:paraId="0F6728CB" w14:textId="77777777" w:rsidR="00525D22" w:rsidRPr="00D41355" w:rsidRDefault="00525D22" w:rsidP="00525D22">
      <w:pPr>
        <w:pStyle w:val="Listenabsatz"/>
        <w:numPr>
          <w:ilvl w:val="1"/>
          <w:numId w:val="5"/>
        </w:numPr>
        <w:ind w:left="567" w:hanging="573"/>
      </w:pPr>
      <w:r>
        <w:t xml:space="preserve">Grundsätzlich werden alle Dienste als Selbstinstallationsprodukt angeboten. </w:t>
      </w:r>
      <w:r w:rsidRPr="00B0218E">
        <w:t xml:space="preserve">Bei der Selbstinstallation werden durch </w:t>
      </w:r>
      <w:r>
        <w:t>COSYS</w:t>
      </w:r>
      <w:r w:rsidRPr="00B0218E">
        <w:t xml:space="preserve"> die nötigen Endgeräte per Zustellung an den Kunden übermittelt. Der Kunde führt die in der Installationsanleitung beschriebenen Schritte zur Herstellung des Anschlusses selbst durch.</w:t>
      </w:r>
    </w:p>
    <w:p w14:paraId="0394BE61" w14:textId="77777777" w:rsidR="00525D22" w:rsidRDefault="00525D22" w:rsidP="00237F8B">
      <w:pPr>
        <w:pStyle w:val="berschrift1"/>
      </w:pPr>
      <w:r>
        <w:t>Technische Dienstbeschreibung</w:t>
      </w:r>
    </w:p>
    <w:p w14:paraId="7C583F6A" w14:textId="59A15011" w:rsidR="00525D22" w:rsidRDefault="00525D22" w:rsidP="00525D22">
      <w:pPr>
        <w:pStyle w:val="Listenabsatz"/>
        <w:numPr>
          <w:ilvl w:val="1"/>
          <w:numId w:val="5"/>
        </w:numPr>
        <w:ind w:left="567" w:hanging="573"/>
      </w:pPr>
      <w:r w:rsidRPr="00525D22">
        <w:t>Die</w:t>
      </w:r>
      <w:r w:rsidR="004B3A90">
        <w:t xml:space="preserve"> </w:t>
      </w:r>
      <w:r w:rsidR="000C3586">
        <w:t>für COSYS Internet Produkte</w:t>
      </w:r>
      <w:r w:rsidRPr="00525D22">
        <w:t xml:space="preserve"> angegebenen Bandbreiten sind Bruttobandbreiten. Die Nettobandbreite ergibt sich abzüglich eines Overheads von ca. 5%, der zur Adressierung und für den Versand des Datenstroms in Form von IP Paketen benötigt wird. </w:t>
      </w:r>
      <w:r>
        <w:t>Das Erreichen dieser Werte kann nicht immer garantiert werden.</w:t>
      </w:r>
    </w:p>
    <w:p w14:paraId="6085BDD7" w14:textId="678DBA02" w:rsidR="004B3A90" w:rsidRDefault="00525D22" w:rsidP="00C34E94">
      <w:pPr>
        <w:pStyle w:val="Listenabsatz"/>
        <w:numPr>
          <w:ilvl w:val="1"/>
          <w:numId w:val="5"/>
        </w:numPr>
        <w:ind w:left="567" w:hanging="573"/>
      </w:pPr>
      <w:r w:rsidRPr="00525D22">
        <w:t>Bei den angeführten Bandbreiten handelt es sich um Best-</w:t>
      </w:r>
      <w:proofErr w:type="spellStart"/>
      <w:r w:rsidRPr="00525D22">
        <w:t>Effort</w:t>
      </w:r>
      <w:proofErr w:type="spellEnd"/>
      <w:r w:rsidRPr="00525D22">
        <w:t xml:space="preserve"> Bandbreiten, das bedeutet maximal mögliche Bandbreiten, die aber aus technischen Gründen nicht immer erreicht werden können. Die tatsächlich erreichbare Bandbreite hängt von den physikalischen und technischen Merkmalen ab dem </w:t>
      </w:r>
      <w:r w:rsidR="004B3A90">
        <w:t>Netzanschluss</w:t>
      </w:r>
      <w:r w:rsidRPr="00525D22">
        <w:t xml:space="preserve"> des Kunden ab, auf die COSYS keinen Einfluss nehmen kann. Die tatsächlich verfügbare Bandbreite ist im Besonderen von Faktoren wie Netzauslastung und Qualität der Leitungen abhängig.</w:t>
      </w:r>
    </w:p>
    <w:p w14:paraId="25A603A0" w14:textId="77777777" w:rsidR="004B3A90" w:rsidRDefault="004B3A90">
      <w:pPr>
        <w:spacing w:after="0" w:line="240" w:lineRule="auto"/>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1"/>
        <w:gridCol w:w="1622"/>
        <w:gridCol w:w="1380"/>
        <w:gridCol w:w="1497"/>
        <w:gridCol w:w="1092"/>
        <w:gridCol w:w="1134"/>
      </w:tblGrid>
      <w:tr w:rsidR="008D0C57" w:rsidRPr="00815714" w14:paraId="3AA822B8" w14:textId="77777777" w:rsidTr="00A246A2">
        <w:tc>
          <w:tcPr>
            <w:tcW w:w="2201" w:type="dxa"/>
            <w:shd w:val="clear" w:color="auto" w:fill="auto"/>
            <w:vAlign w:val="center"/>
          </w:tcPr>
          <w:p w14:paraId="05D0D686"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lastRenderedPageBreak/>
              <w:t>Produkt</w:t>
            </w:r>
            <w:proofErr w:type="spellEnd"/>
          </w:p>
        </w:tc>
        <w:tc>
          <w:tcPr>
            <w:tcW w:w="1622" w:type="dxa"/>
            <w:shd w:val="clear" w:color="auto" w:fill="auto"/>
            <w:vAlign w:val="center"/>
          </w:tcPr>
          <w:p w14:paraId="37C277FF" w14:textId="77777777" w:rsidR="00C34E94" w:rsidRPr="008D0C57" w:rsidRDefault="00C34E94" w:rsidP="008D0C57">
            <w:pPr>
              <w:spacing w:after="0" w:line="240" w:lineRule="auto"/>
              <w:jc w:val="center"/>
              <w:rPr>
                <w:rFonts w:cs="Arial"/>
                <w:b/>
                <w:sz w:val="18"/>
                <w:szCs w:val="18"/>
                <w:lang w:val="en-GB"/>
              </w:rPr>
            </w:pPr>
            <w:proofErr w:type="spellStart"/>
            <w:r w:rsidRPr="008D0C57">
              <w:rPr>
                <w:rFonts w:cs="Arial"/>
                <w:b/>
                <w:sz w:val="18"/>
                <w:szCs w:val="18"/>
                <w:lang w:val="en-GB"/>
              </w:rPr>
              <w:t>Beworbene</w:t>
            </w:r>
            <w:proofErr w:type="spellEnd"/>
            <w:r w:rsidRPr="008D0C57">
              <w:rPr>
                <w:rFonts w:cs="Arial"/>
                <w:b/>
                <w:sz w:val="18"/>
                <w:szCs w:val="18"/>
                <w:lang w:val="en-GB"/>
              </w:rPr>
              <w:t xml:space="preserve"> Download- /</w:t>
            </w:r>
            <w:proofErr w:type="spellStart"/>
            <w:r w:rsidRPr="008D0C57">
              <w:rPr>
                <w:rFonts w:cs="Arial"/>
                <w:b/>
                <w:sz w:val="18"/>
                <w:szCs w:val="18"/>
                <w:lang w:val="en-GB"/>
              </w:rPr>
              <w:t>Uploadrate</w:t>
            </w:r>
            <w:proofErr w:type="spellEnd"/>
            <w:r w:rsidRPr="008D0C57">
              <w:rPr>
                <w:rFonts w:cs="Arial"/>
                <w:b/>
                <w:sz w:val="18"/>
                <w:szCs w:val="18"/>
                <w:lang w:val="en-GB"/>
              </w:rPr>
              <w:t xml:space="preserve"> in Mbit/s*</w:t>
            </w:r>
          </w:p>
        </w:tc>
        <w:tc>
          <w:tcPr>
            <w:tcW w:w="1380" w:type="dxa"/>
            <w:shd w:val="clear" w:color="auto" w:fill="auto"/>
            <w:vAlign w:val="center"/>
          </w:tcPr>
          <w:p w14:paraId="3A8236A5" w14:textId="77777777" w:rsidR="00C34E94" w:rsidRPr="008D0C57" w:rsidRDefault="00C34E94" w:rsidP="008D0C57">
            <w:pPr>
              <w:spacing w:after="0" w:line="240" w:lineRule="auto"/>
              <w:jc w:val="center"/>
              <w:rPr>
                <w:rFonts w:cs="Arial"/>
                <w:b/>
                <w:sz w:val="18"/>
                <w:szCs w:val="18"/>
              </w:rPr>
            </w:pPr>
            <w:r w:rsidRPr="008D0C57">
              <w:rPr>
                <w:rFonts w:cs="Arial"/>
                <w:b/>
                <w:sz w:val="18"/>
                <w:szCs w:val="18"/>
              </w:rPr>
              <w:t>Normalerweise zur Verfügung stehender Download in Mbit/s**</w:t>
            </w:r>
          </w:p>
        </w:tc>
        <w:tc>
          <w:tcPr>
            <w:tcW w:w="1497" w:type="dxa"/>
            <w:shd w:val="clear" w:color="auto" w:fill="auto"/>
            <w:vAlign w:val="center"/>
          </w:tcPr>
          <w:p w14:paraId="30773CF2" w14:textId="77777777" w:rsidR="00C34E94" w:rsidRPr="008D0C57" w:rsidRDefault="00C34E94" w:rsidP="008D0C57">
            <w:pPr>
              <w:spacing w:after="0" w:line="240" w:lineRule="auto"/>
              <w:jc w:val="center"/>
              <w:rPr>
                <w:rFonts w:cs="Arial"/>
                <w:b/>
                <w:sz w:val="18"/>
                <w:szCs w:val="18"/>
              </w:rPr>
            </w:pPr>
            <w:r w:rsidRPr="008D0C57">
              <w:rPr>
                <w:rFonts w:cs="Arial"/>
                <w:b/>
                <w:sz w:val="18"/>
                <w:szCs w:val="18"/>
              </w:rPr>
              <w:t>Normalerweise zur Verfügung stehender Upload in Mbit/s**</w:t>
            </w:r>
          </w:p>
        </w:tc>
        <w:tc>
          <w:tcPr>
            <w:tcW w:w="1092" w:type="dxa"/>
            <w:shd w:val="clear" w:color="auto" w:fill="auto"/>
            <w:vAlign w:val="center"/>
          </w:tcPr>
          <w:p w14:paraId="6969E40E" w14:textId="77777777" w:rsidR="00C34E94" w:rsidRPr="008D0C57" w:rsidRDefault="00C34E94" w:rsidP="008D0C57">
            <w:pPr>
              <w:spacing w:after="0" w:line="240" w:lineRule="auto"/>
              <w:jc w:val="center"/>
              <w:rPr>
                <w:rFonts w:cs="Arial"/>
                <w:b/>
                <w:sz w:val="18"/>
                <w:szCs w:val="18"/>
                <w:lang w:val="en-GB"/>
              </w:rPr>
            </w:pPr>
            <w:proofErr w:type="spellStart"/>
            <w:r w:rsidRPr="008D0C57">
              <w:rPr>
                <w:rFonts w:cs="Arial"/>
                <w:b/>
                <w:sz w:val="18"/>
                <w:szCs w:val="18"/>
                <w:lang w:val="en-GB"/>
              </w:rPr>
              <w:t>Minimaler</w:t>
            </w:r>
            <w:proofErr w:type="spellEnd"/>
            <w:r w:rsidRPr="008D0C57">
              <w:rPr>
                <w:rFonts w:cs="Arial"/>
                <w:b/>
                <w:sz w:val="18"/>
                <w:szCs w:val="18"/>
                <w:lang w:val="en-GB"/>
              </w:rPr>
              <w:t xml:space="preserve"> Download in Mbit/s***</w:t>
            </w:r>
          </w:p>
        </w:tc>
        <w:tc>
          <w:tcPr>
            <w:tcW w:w="1134" w:type="dxa"/>
            <w:shd w:val="clear" w:color="auto" w:fill="auto"/>
            <w:vAlign w:val="center"/>
          </w:tcPr>
          <w:p w14:paraId="1E5EEC9E" w14:textId="77777777" w:rsidR="00C34E94" w:rsidRPr="008D0C57" w:rsidRDefault="00C34E94" w:rsidP="008D0C57">
            <w:pPr>
              <w:spacing w:after="0" w:line="240" w:lineRule="auto"/>
              <w:jc w:val="center"/>
              <w:rPr>
                <w:rFonts w:cs="Arial"/>
                <w:b/>
                <w:sz w:val="18"/>
                <w:szCs w:val="18"/>
                <w:lang w:val="en-GB"/>
              </w:rPr>
            </w:pPr>
            <w:proofErr w:type="spellStart"/>
            <w:r w:rsidRPr="008D0C57">
              <w:rPr>
                <w:rFonts w:cs="Arial"/>
                <w:b/>
                <w:sz w:val="18"/>
                <w:szCs w:val="18"/>
                <w:lang w:val="en-GB"/>
              </w:rPr>
              <w:t>Minimaler</w:t>
            </w:r>
            <w:proofErr w:type="spellEnd"/>
            <w:r w:rsidRPr="008D0C57">
              <w:rPr>
                <w:rFonts w:cs="Arial"/>
                <w:b/>
                <w:sz w:val="18"/>
                <w:szCs w:val="18"/>
                <w:lang w:val="en-GB"/>
              </w:rPr>
              <w:t xml:space="preserve"> Upload in Mbit/s***</w:t>
            </w:r>
          </w:p>
        </w:tc>
      </w:tr>
      <w:tr w:rsidR="008D0C57" w:rsidRPr="008D0C57" w14:paraId="396A5BC9" w14:textId="77777777" w:rsidTr="00A246A2">
        <w:tc>
          <w:tcPr>
            <w:tcW w:w="2201" w:type="dxa"/>
            <w:shd w:val="clear" w:color="auto" w:fill="auto"/>
            <w:vAlign w:val="center"/>
          </w:tcPr>
          <w:p w14:paraId="5F48C4F5" w14:textId="77777777" w:rsidR="00C34E94" w:rsidRPr="008D0C57" w:rsidRDefault="00C34E94" w:rsidP="008D0C57">
            <w:pPr>
              <w:spacing w:after="0" w:line="240" w:lineRule="auto"/>
              <w:jc w:val="left"/>
              <w:rPr>
                <w:rFonts w:cs="Arial"/>
                <w:b/>
                <w:sz w:val="18"/>
                <w:szCs w:val="18"/>
              </w:rPr>
            </w:pPr>
            <w:proofErr w:type="spellStart"/>
            <w:r w:rsidRPr="008D0C57">
              <w:rPr>
                <w:rFonts w:cs="Arial"/>
                <w:b/>
                <w:sz w:val="18"/>
                <w:szCs w:val="18"/>
              </w:rPr>
              <w:t>CableConnect</w:t>
            </w:r>
            <w:proofErr w:type="spellEnd"/>
            <w:r w:rsidRPr="008D0C57">
              <w:rPr>
                <w:rFonts w:cs="Arial"/>
                <w:b/>
                <w:sz w:val="18"/>
                <w:szCs w:val="18"/>
              </w:rPr>
              <w:t xml:space="preserve"> Entry</w:t>
            </w:r>
          </w:p>
        </w:tc>
        <w:tc>
          <w:tcPr>
            <w:tcW w:w="1622" w:type="dxa"/>
            <w:shd w:val="clear" w:color="auto" w:fill="auto"/>
            <w:vAlign w:val="center"/>
          </w:tcPr>
          <w:p w14:paraId="05B8DC39"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15/3</w:t>
            </w:r>
          </w:p>
        </w:tc>
        <w:tc>
          <w:tcPr>
            <w:tcW w:w="1380" w:type="dxa"/>
            <w:shd w:val="clear" w:color="auto" w:fill="auto"/>
            <w:vAlign w:val="center"/>
          </w:tcPr>
          <w:p w14:paraId="1FE53BCB" w14:textId="7BF15D76" w:rsidR="00C34E94" w:rsidRPr="008D0C57" w:rsidRDefault="00AC1407" w:rsidP="008D0C57">
            <w:pPr>
              <w:spacing w:after="0" w:line="240" w:lineRule="auto"/>
              <w:jc w:val="center"/>
              <w:rPr>
                <w:rFonts w:cs="Arial"/>
                <w:sz w:val="18"/>
                <w:szCs w:val="18"/>
                <w:lang w:val="en-GB"/>
              </w:rPr>
            </w:pPr>
            <w:r>
              <w:rPr>
                <w:rFonts w:cs="Arial"/>
                <w:sz w:val="18"/>
                <w:szCs w:val="18"/>
                <w:lang w:val="en-GB"/>
              </w:rPr>
              <w:t>15</w:t>
            </w:r>
          </w:p>
        </w:tc>
        <w:tc>
          <w:tcPr>
            <w:tcW w:w="1497" w:type="dxa"/>
            <w:shd w:val="clear" w:color="auto" w:fill="auto"/>
            <w:vAlign w:val="center"/>
          </w:tcPr>
          <w:p w14:paraId="3833A05B" w14:textId="3D8886CE" w:rsidR="00C34E94" w:rsidRPr="008D0C57" w:rsidRDefault="00AC1407" w:rsidP="008D0C57">
            <w:pPr>
              <w:spacing w:after="0" w:line="240" w:lineRule="auto"/>
              <w:jc w:val="center"/>
              <w:rPr>
                <w:rFonts w:cs="Arial"/>
                <w:sz w:val="18"/>
                <w:szCs w:val="18"/>
                <w:lang w:val="en-GB"/>
              </w:rPr>
            </w:pPr>
            <w:r>
              <w:rPr>
                <w:rFonts w:cs="Arial"/>
                <w:sz w:val="18"/>
                <w:szCs w:val="18"/>
                <w:lang w:val="en-GB"/>
              </w:rPr>
              <w:t>3</w:t>
            </w:r>
          </w:p>
        </w:tc>
        <w:tc>
          <w:tcPr>
            <w:tcW w:w="1092" w:type="dxa"/>
            <w:shd w:val="clear" w:color="auto" w:fill="auto"/>
            <w:vAlign w:val="center"/>
          </w:tcPr>
          <w:p w14:paraId="2F9B9315"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3</w:t>
            </w:r>
          </w:p>
        </w:tc>
        <w:tc>
          <w:tcPr>
            <w:tcW w:w="1134" w:type="dxa"/>
            <w:shd w:val="clear" w:color="auto" w:fill="auto"/>
            <w:vAlign w:val="center"/>
          </w:tcPr>
          <w:p w14:paraId="7E66662A"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w:t>
            </w:r>
          </w:p>
        </w:tc>
      </w:tr>
      <w:tr w:rsidR="008D0C57" w:rsidRPr="008D0C57" w14:paraId="0F545F04" w14:textId="77777777" w:rsidTr="00A246A2">
        <w:tc>
          <w:tcPr>
            <w:tcW w:w="2201" w:type="dxa"/>
            <w:shd w:val="clear" w:color="auto" w:fill="auto"/>
            <w:vAlign w:val="center"/>
          </w:tcPr>
          <w:p w14:paraId="404FF1AE"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CableConnect</w:t>
            </w:r>
            <w:proofErr w:type="spellEnd"/>
            <w:r w:rsidRPr="008D0C57">
              <w:rPr>
                <w:rFonts w:cs="Arial"/>
                <w:b/>
                <w:sz w:val="18"/>
                <w:szCs w:val="18"/>
                <w:lang w:val="en-GB"/>
              </w:rPr>
              <w:t xml:space="preserve"> 50Mbit</w:t>
            </w:r>
          </w:p>
        </w:tc>
        <w:tc>
          <w:tcPr>
            <w:tcW w:w="1622" w:type="dxa"/>
            <w:shd w:val="clear" w:color="auto" w:fill="auto"/>
            <w:vAlign w:val="center"/>
          </w:tcPr>
          <w:p w14:paraId="55F77AE0"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50/1</w:t>
            </w:r>
            <w:r w:rsidR="007D38DA">
              <w:rPr>
                <w:rFonts w:cs="Arial"/>
                <w:sz w:val="18"/>
                <w:szCs w:val="18"/>
                <w:lang w:val="en-GB"/>
              </w:rPr>
              <w:t>0</w:t>
            </w:r>
          </w:p>
        </w:tc>
        <w:tc>
          <w:tcPr>
            <w:tcW w:w="1380" w:type="dxa"/>
            <w:shd w:val="clear" w:color="auto" w:fill="auto"/>
            <w:vAlign w:val="center"/>
          </w:tcPr>
          <w:p w14:paraId="1231B4FA" w14:textId="298FDD20" w:rsidR="00C34E94" w:rsidRPr="008D0C57" w:rsidRDefault="00AC1407" w:rsidP="008D0C57">
            <w:pPr>
              <w:spacing w:after="0" w:line="240" w:lineRule="auto"/>
              <w:jc w:val="center"/>
              <w:rPr>
                <w:rFonts w:cs="Arial"/>
                <w:sz w:val="18"/>
                <w:szCs w:val="18"/>
                <w:lang w:val="en-GB"/>
              </w:rPr>
            </w:pPr>
            <w:r>
              <w:rPr>
                <w:rFonts w:cs="Arial"/>
                <w:sz w:val="18"/>
                <w:szCs w:val="18"/>
                <w:lang w:val="en-GB"/>
              </w:rPr>
              <w:t>50</w:t>
            </w:r>
          </w:p>
        </w:tc>
        <w:tc>
          <w:tcPr>
            <w:tcW w:w="1497" w:type="dxa"/>
            <w:shd w:val="clear" w:color="auto" w:fill="auto"/>
            <w:vAlign w:val="center"/>
          </w:tcPr>
          <w:p w14:paraId="17F886E2" w14:textId="5C84DF56" w:rsidR="00C34E94" w:rsidRPr="008D0C57" w:rsidRDefault="00AC1407" w:rsidP="008D0C57">
            <w:pPr>
              <w:spacing w:after="0" w:line="240" w:lineRule="auto"/>
              <w:jc w:val="center"/>
              <w:rPr>
                <w:rFonts w:cs="Arial"/>
                <w:sz w:val="18"/>
                <w:szCs w:val="18"/>
                <w:lang w:val="en-GB"/>
              </w:rPr>
            </w:pPr>
            <w:r>
              <w:rPr>
                <w:rFonts w:cs="Arial"/>
                <w:sz w:val="18"/>
                <w:szCs w:val="18"/>
                <w:lang w:val="en-GB"/>
              </w:rPr>
              <w:t>10</w:t>
            </w:r>
          </w:p>
        </w:tc>
        <w:tc>
          <w:tcPr>
            <w:tcW w:w="1092" w:type="dxa"/>
            <w:shd w:val="clear" w:color="auto" w:fill="auto"/>
            <w:vAlign w:val="center"/>
          </w:tcPr>
          <w:p w14:paraId="345B3816"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c>
          <w:tcPr>
            <w:tcW w:w="1134" w:type="dxa"/>
            <w:shd w:val="clear" w:color="auto" w:fill="auto"/>
            <w:vAlign w:val="center"/>
          </w:tcPr>
          <w:p w14:paraId="2A836F5F"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w:t>
            </w:r>
          </w:p>
        </w:tc>
      </w:tr>
      <w:tr w:rsidR="008D0C57" w:rsidRPr="008D0C57" w14:paraId="48EC607A" w14:textId="77777777" w:rsidTr="00A246A2">
        <w:tc>
          <w:tcPr>
            <w:tcW w:w="2201" w:type="dxa"/>
            <w:shd w:val="clear" w:color="auto" w:fill="auto"/>
            <w:vAlign w:val="center"/>
          </w:tcPr>
          <w:p w14:paraId="32CDC537"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CableConnect</w:t>
            </w:r>
            <w:proofErr w:type="spellEnd"/>
            <w:r w:rsidRPr="008D0C57">
              <w:rPr>
                <w:rFonts w:cs="Arial"/>
                <w:b/>
                <w:sz w:val="18"/>
                <w:szCs w:val="18"/>
                <w:lang w:val="en-GB"/>
              </w:rPr>
              <w:t xml:space="preserve"> 150Mbit</w:t>
            </w:r>
          </w:p>
        </w:tc>
        <w:tc>
          <w:tcPr>
            <w:tcW w:w="1622" w:type="dxa"/>
            <w:shd w:val="clear" w:color="auto" w:fill="auto"/>
            <w:vAlign w:val="center"/>
          </w:tcPr>
          <w:p w14:paraId="1B13A1A1"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150/30</w:t>
            </w:r>
          </w:p>
        </w:tc>
        <w:tc>
          <w:tcPr>
            <w:tcW w:w="1380" w:type="dxa"/>
            <w:shd w:val="clear" w:color="auto" w:fill="auto"/>
            <w:vAlign w:val="center"/>
          </w:tcPr>
          <w:p w14:paraId="5B2C5E60" w14:textId="266493A1" w:rsidR="00C34E94" w:rsidRPr="008D0C57" w:rsidRDefault="00AC1407" w:rsidP="008D0C57">
            <w:pPr>
              <w:spacing w:after="0" w:line="240" w:lineRule="auto"/>
              <w:jc w:val="center"/>
              <w:rPr>
                <w:rFonts w:cs="Arial"/>
                <w:sz w:val="18"/>
                <w:szCs w:val="18"/>
                <w:lang w:val="en-GB"/>
              </w:rPr>
            </w:pPr>
            <w:r>
              <w:rPr>
                <w:rFonts w:cs="Arial"/>
                <w:sz w:val="18"/>
                <w:szCs w:val="18"/>
                <w:lang w:val="en-GB"/>
              </w:rPr>
              <w:t>150</w:t>
            </w:r>
          </w:p>
        </w:tc>
        <w:tc>
          <w:tcPr>
            <w:tcW w:w="1497" w:type="dxa"/>
            <w:shd w:val="clear" w:color="auto" w:fill="auto"/>
            <w:vAlign w:val="center"/>
          </w:tcPr>
          <w:p w14:paraId="502D6E41" w14:textId="01F99084" w:rsidR="00C34E94" w:rsidRPr="008D0C57" w:rsidRDefault="00AC1407" w:rsidP="008D0C57">
            <w:pPr>
              <w:spacing w:after="0" w:line="240" w:lineRule="auto"/>
              <w:jc w:val="center"/>
              <w:rPr>
                <w:rFonts w:cs="Arial"/>
                <w:sz w:val="18"/>
                <w:szCs w:val="18"/>
                <w:lang w:val="en-GB"/>
              </w:rPr>
            </w:pPr>
            <w:r>
              <w:rPr>
                <w:rFonts w:cs="Arial"/>
                <w:sz w:val="18"/>
                <w:szCs w:val="18"/>
                <w:lang w:val="en-GB"/>
              </w:rPr>
              <w:t>30</w:t>
            </w:r>
          </w:p>
        </w:tc>
        <w:tc>
          <w:tcPr>
            <w:tcW w:w="1092" w:type="dxa"/>
            <w:shd w:val="clear" w:color="auto" w:fill="auto"/>
            <w:vAlign w:val="center"/>
          </w:tcPr>
          <w:p w14:paraId="79EB843C"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5B3CDCB8"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r>
      <w:tr w:rsidR="008D0C57" w:rsidRPr="008D0C57" w14:paraId="218FB4C4" w14:textId="77777777" w:rsidTr="00A246A2">
        <w:tc>
          <w:tcPr>
            <w:tcW w:w="2201" w:type="dxa"/>
            <w:shd w:val="clear" w:color="auto" w:fill="auto"/>
            <w:vAlign w:val="center"/>
          </w:tcPr>
          <w:p w14:paraId="2F3DF5CC"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CableConnect</w:t>
            </w:r>
            <w:proofErr w:type="spellEnd"/>
            <w:r w:rsidRPr="008D0C57">
              <w:rPr>
                <w:rFonts w:cs="Arial"/>
                <w:b/>
                <w:sz w:val="18"/>
                <w:szCs w:val="18"/>
                <w:lang w:val="en-GB"/>
              </w:rPr>
              <w:t xml:space="preserve"> 250Mbit</w:t>
            </w:r>
          </w:p>
        </w:tc>
        <w:tc>
          <w:tcPr>
            <w:tcW w:w="1622" w:type="dxa"/>
            <w:shd w:val="clear" w:color="auto" w:fill="auto"/>
            <w:vAlign w:val="center"/>
          </w:tcPr>
          <w:p w14:paraId="770B65E7"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250/50</w:t>
            </w:r>
          </w:p>
        </w:tc>
        <w:tc>
          <w:tcPr>
            <w:tcW w:w="1380" w:type="dxa"/>
            <w:shd w:val="clear" w:color="auto" w:fill="auto"/>
            <w:vAlign w:val="center"/>
          </w:tcPr>
          <w:p w14:paraId="0B51441C" w14:textId="5B98F6D2" w:rsidR="00C34E94" w:rsidRPr="008D0C57" w:rsidRDefault="00AC1407" w:rsidP="008D0C57">
            <w:pPr>
              <w:spacing w:after="0" w:line="240" w:lineRule="auto"/>
              <w:jc w:val="center"/>
              <w:rPr>
                <w:rFonts w:cs="Arial"/>
                <w:sz w:val="18"/>
                <w:szCs w:val="18"/>
                <w:lang w:val="en-GB"/>
              </w:rPr>
            </w:pPr>
            <w:r>
              <w:rPr>
                <w:rFonts w:cs="Arial"/>
                <w:sz w:val="18"/>
                <w:szCs w:val="18"/>
                <w:lang w:val="en-GB"/>
              </w:rPr>
              <w:t>250</w:t>
            </w:r>
          </w:p>
        </w:tc>
        <w:tc>
          <w:tcPr>
            <w:tcW w:w="1497" w:type="dxa"/>
            <w:shd w:val="clear" w:color="auto" w:fill="auto"/>
            <w:vAlign w:val="center"/>
          </w:tcPr>
          <w:p w14:paraId="47AE9CF2" w14:textId="1673A8DF" w:rsidR="00C34E94" w:rsidRPr="008D0C57" w:rsidRDefault="00AC1407" w:rsidP="008D0C57">
            <w:pPr>
              <w:spacing w:after="0" w:line="240" w:lineRule="auto"/>
              <w:jc w:val="center"/>
              <w:rPr>
                <w:rFonts w:cs="Arial"/>
                <w:sz w:val="18"/>
                <w:szCs w:val="18"/>
                <w:lang w:val="en-GB"/>
              </w:rPr>
            </w:pPr>
            <w:r>
              <w:rPr>
                <w:rFonts w:cs="Arial"/>
                <w:sz w:val="18"/>
                <w:szCs w:val="18"/>
                <w:lang w:val="en-GB"/>
              </w:rPr>
              <w:t>50</w:t>
            </w:r>
          </w:p>
        </w:tc>
        <w:tc>
          <w:tcPr>
            <w:tcW w:w="1092" w:type="dxa"/>
            <w:shd w:val="clear" w:color="auto" w:fill="auto"/>
            <w:vAlign w:val="center"/>
          </w:tcPr>
          <w:p w14:paraId="10C7C14A"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5A4EF166"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r>
      <w:tr w:rsidR="008D0C57" w:rsidRPr="008D0C57" w14:paraId="23C87E66" w14:textId="77777777" w:rsidTr="00A246A2">
        <w:tc>
          <w:tcPr>
            <w:tcW w:w="2201" w:type="dxa"/>
            <w:shd w:val="clear" w:color="auto" w:fill="auto"/>
            <w:vAlign w:val="center"/>
          </w:tcPr>
          <w:p w14:paraId="21168D76"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50Mbit</w:t>
            </w:r>
          </w:p>
        </w:tc>
        <w:tc>
          <w:tcPr>
            <w:tcW w:w="1622" w:type="dxa"/>
            <w:shd w:val="clear" w:color="auto" w:fill="auto"/>
            <w:vAlign w:val="center"/>
          </w:tcPr>
          <w:p w14:paraId="793D9B91"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50/10</w:t>
            </w:r>
          </w:p>
        </w:tc>
        <w:tc>
          <w:tcPr>
            <w:tcW w:w="1380" w:type="dxa"/>
            <w:shd w:val="clear" w:color="auto" w:fill="auto"/>
            <w:vAlign w:val="center"/>
          </w:tcPr>
          <w:p w14:paraId="4B85F041" w14:textId="3F389FB8" w:rsidR="00C34E94" w:rsidRPr="008D0C57" w:rsidRDefault="00AC1407" w:rsidP="008D0C57">
            <w:pPr>
              <w:spacing w:after="0" w:line="240" w:lineRule="auto"/>
              <w:jc w:val="center"/>
              <w:rPr>
                <w:rFonts w:cs="Arial"/>
                <w:sz w:val="18"/>
                <w:szCs w:val="18"/>
                <w:lang w:val="en-GB"/>
              </w:rPr>
            </w:pPr>
            <w:r>
              <w:rPr>
                <w:rFonts w:cs="Arial"/>
                <w:sz w:val="18"/>
                <w:szCs w:val="18"/>
                <w:lang w:val="en-GB"/>
              </w:rPr>
              <w:t>50</w:t>
            </w:r>
          </w:p>
        </w:tc>
        <w:tc>
          <w:tcPr>
            <w:tcW w:w="1497" w:type="dxa"/>
            <w:shd w:val="clear" w:color="auto" w:fill="auto"/>
            <w:vAlign w:val="center"/>
          </w:tcPr>
          <w:p w14:paraId="6C5EBAB6" w14:textId="78866B88" w:rsidR="00C34E94" w:rsidRPr="008D0C57" w:rsidRDefault="00AC1407" w:rsidP="008D0C57">
            <w:pPr>
              <w:spacing w:after="0" w:line="240" w:lineRule="auto"/>
              <w:jc w:val="center"/>
              <w:rPr>
                <w:rFonts w:cs="Arial"/>
                <w:sz w:val="18"/>
                <w:szCs w:val="18"/>
                <w:lang w:val="en-GB"/>
              </w:rPr>
            </w:pPr>
            <w:r>
              <w:rPr>
                <w:rFonts w:cs="Arial"/>
                <w:sz w:val="18"/>
                <w:szCs w:val="18"/>
                <w:lang w:val="en-GB"/>
              </w:rPr>
              <w:t>10</w:t>
            </w:r>
          </w:p>
        </w:tc>
        <w:tc>
          <w:tcPr>
            <w:tcW w:w="1092" w:type="dxa"/>
            <w:shd w:val="clear" w:color="auto" w:fill="auto"/>
            <w:vAlign w:val="center"/>
          </w:tcPr>
          <w:p w14:paraId="092DD4CD"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3E49798A"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r>
      <w:tr w:rsidR="008D0C57" w:rsidRPr="008D0C57" w14:paraId="179FFA3E" w14:textId="77777777" w:rsidTr="00A246A2">
        <w:tc>
          <w:tcPr>
            <w:tcW w:w="2201" w:type="dxa"/>
            <w:shd w:val="clear" w:color="auto" w:fill="auto"/>
            <w:vAlign w:val="center"/>
          </w:tcPr>
          <w:p w14:paraId="5DA5CBAC"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100Mbit</w:t>
            </w:r>
          </w:p>
        </w:tc>
        <w:tc>
          <w:tcPr>
            <w:tcW w:w="1622" w:type="dxa"/>
            <w:shd w:val="clear" w:color="auto" w:fill="auto"/>
            <w:vAlign w:val="center"/>
          </w:tcPr>
          <w:p w14:paraId="3C835D4D"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100/20</w:t>
            </w:r>
          </w:p>
        </w:tc>
        <w:tc>
          <w:tcPr>
            <w:tcW w:w="1380" w:type="dxa"/>
            <w:shd w:val="clear" w:color="auto" w:fill="auto"/>
            <w:vAlign w:val="center"/>
          </w:tcPr>
          <w:p w14:paraId="169F2852" w14:textId="6298D57C" w:rsidR="00C34E94" w:rsidRPr="008D0C57" w:rsidRDefault="00AC1407" w:rsidP="008D0C57">
            <w:pPr>
              <w:spacing w:after="0" w:line="240" w:lineRule="auto"/>
              <w:jc w:val="center"/>
              <w:rPr>
                <w:rFonts w:cs="Arial"/>
                <w:sz w:val="18"/>
                <w:szCs w:val="18"/>
                <w:lang w:val="en-GB"/>
              </w:rPr>
            </w:pPr>
            <w:r>
              <w:rPr>
                <w:rFonts w:cs="Arial"/>
                <w:sz w:val="18"/>
                <w:szCs w:val="18"/>
                <w:lang w:val="en-GB"/>
              </w:rPr>
              <w:t>100</w:t>
            </w:r>
          </w:p>
        </w:tc>
        <w:tc>
          <w:tcPr>
            <w:tcW w:w="1497" w:type="dxa"/>
            <w:shd w:val="clear" w:color="auto" w:fill="auto"/>
            <w:vAlign w:val="center"/>
          </w:tcPr>
          <w:p w14:paraId="72DA80FE" w14:textId="7757986C" w:rsidR="00C34E94" w:rsidRPr="008D0C57" w:rsidRDefault="00AC1407" w:rsidP="008D0C57">
            <w:pPr>
              <w:spacing w:after="0" w:line="240" w:lineRule="auto"/>
              <w:jc w:val="center"/>
              <w:rPr>
                <w:rFonts w:cs="Arial"/>
                <w:sz w:val="18"/>
                <w:szCs w:val="18"/>
                <w:lang w:val="en-GB"/>
              </w:rPr>
            </w:pPr>
            <w:r>
              <w:rPr>
                <w:rFonts w:cs="Arial"/>
                <w:sz w:val="18"/>
                <w:szCs w:val="18"/>
                <w:lang w:val="en-GB"/>
              </w:rPr>
              <w:t>20</w:t>
            </w:r>
          </w:p>
        </w:tc>
        <w:tc>
          <w:tcPr>
            <w:tcW w:w="1092" w:type="dxa"/>
            <w:shd w:val="clear" w:color="auto" w:fill="auto"/>
            <w:vAlign w:val="center"/>
          </w:tcPr>
          <w:p w14:paraId="43937ABF"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0BD8CF93"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r>
      <w:tr w:rsidR="008D0C57" w:rsidRPr="008D0C57" w14:paraId="68E016B1" w14:textId="77777777" w:rsidTr="00A246A2">
        <w:tc>
          <w:tcPr>
            <w:tcW w:w="2201" w:type="dxa"/>
            <w:shd w:val="clear" w:color="auto" w:fill="auto"/>
            <w:vAlign w:val="center"/>
          </w:tcPr>
          <w:p w14:paraId="6F4FED12"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150Mbit</w:t>
            </w:r>
          </w:p>
        </w:tc>
        <w:tc>
          <w:tcPr>
            <w:tcW w:w="1622" w:type="dxa"/>
            <w:shd w:val="clear" w:color="auto" w:fill="auto"/>
            <w:vAlign w:val="center"/>
          </w:tcPr>
          <w:p w14:paraId="6846AF7E"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150/30</w:t>
            </w:r>
          </w:p>
        </w:tc>
        <w:tc>
          <w:tcPr>
            <w:tcW w:w="1380" w:type="dxa"/>
            <w:shd w:val="clear" w:color="auto" w:fill="auto"/>
            <w:vAlign w:val="center"/>
          </w:tcPr>
          <w:p w14:paraId="7AC75A99" w14:textId="6F553AF8" w:rsidR="00C34E94" w:rsidRPr="008D0C57" w:rsidRDefault="00AC1407" w:rsidP="008D0C57">
            <w:pPr>
              <w:spacing w:after="0" w:line="240" w:lineRule="auto"/>
              <w:jc w:val="center"/>
              <w:rPr>
                <w:rFonts w:cs="Arial"/>
                <w:sz w:val="18"/>
                <w:szCs w:val="18"/>
                <w:lang w:val="en-GB"/>
              </w:rPr>
            </w:pPr>
            <w:r>
              <w:rPr>
                <w:rFonts w:cs="Arial"/>
                <w:sz w:val="18"/>
                <w:szCs w:val="18"/>
                <w:lang w:val="en-GB"/>
              </w:rPr>
              <w:t>150</w:t>
            </w:r>
          </w:p>
        </w:tc>
        <w:tc>
          <w:tcPr>
            <w:tcW w:w="1497" w:type="dxa"/>
            <w:shd w:val="clear" w:color="auto" w:fill="auto"/>
            <w:vAlign w:val="center"/>
          </w:tcPr>
          <w:p w14:paraId="4CEB9A04" w14:textId="325134B4" w:rsidR="00C34E94" w:rsidRPr="008D0C57" w:rsidRDefault="00AC1407" w:rsidP="008D0C57">
            <w:pPr>
              <w:spacing w:after="0" w:line="240" w:lineRule="auto"/>
              <w:jc w:val="center"/>
              <w:rPr>
                <w:rFonts w:cs="Arial"/>
                <w:sz w:val="18"/>
                <w:szCs w:val="18"/>
                <w:lang w:val="en-GB"/>
              </w:rPr>
            </w:pPr>
            <w:r>
              <w:rPr>
                <w:rFonts w:cs="Arial"/>
                <w:sz w:val="18"/>
                <w:szCs w:val="18"/>
                <w:lang w:val="en-GB"/>
              </w:rPr>
              <w:t>30</w:t>
            </w:r>
          </w:p>
        </w:tc>
        <w:tc>
          <w:tcPr>
            <w:tcW w:w="1092" w:type="dxa"/>
            <w:shd w:val="clear" w:color="auto" w:fill="auto"/>
            <w:vAlign w:val="center"/>
          </w:tcPr>
          <w:p w14:paraId="05805DCE"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289B4CDA"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r>
      <w:tr w:rsidR="008D0C57" w:rsidRPr="008D0C57" w14:paraId="24324A20" w14:textId="77777777" w:rsidTr="00A246A2">
        <w:tc>
          <w:tcPr>
            <w:tcW w:w="2201" w:type="dxa"/>
            <w:shd w:val="clear" w:color="auto" w:fill="auto"/>
            <w:vAlign w:val="center"/>
          </w:tcPr>
          <w:p w14:paraId="77D379C9"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250Mbit</w:t>
            </w:r>
          </w:p>
        </w:tc>
        <w:tc>
          <w:tcPr>
            <w:tcW w:w="1622" w:type="dxa"/>
            <w:shd w:val="clear" w:color="auto" w:fill="auto"/>
            <w:vAlign w:val="center"/>
          </w:tcPr>
          <w:p w14:paraId="06F40D08"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250/50</w:t>
            </w:r>
          </w:p>
        </w:tc>
        <w:tc>
          <w:tcPr>
            <w:tcW w:w="1380" w:type="dxa"/>
            <w:shd w:val="clear" w:color="auto" w:fill="auto"/>
            <w:vAlign w:val="center"/>
          </w:tcPr>
          <w:p w14:paraId="5BA4ACDE" w14:textId="663A496E" w:rsidR="00C34E94" w:rsidRPr="008D0C57" w:rsidRDefault="00AC1407" w:rsidP="008D0C57">
            <w:pPr>
              <w:spacing w:after="0" w:line="240" w:lineRule="auto"/>
              <w:jc w:val="center"/>
              <w:rPr>
                <w:rFonts w:cs="Arial"/>
                <w:sz w:val="18"/>
                <w:szCs w:val="18"/>
                <w:lang w:val="en-GB"/>
              </w:rPr>
            </w:pPr>
            <w:r>
              <w:rPr>
                <w:rFonts w:cs="Arial"/>
                <w:sz w:val="18"/>
                <w:szCs w:val="18"/>
                <w:lang w:val="en-GB"/>
              </w:rPr>
              <w:t>250</w:t>
            </w:r>
          </w:p>
        </w:tc>
        <w:tc>
          <w:tcPr>
            <w:tcW w:w="1497" w:type="dxa"/>
            <w:shd w:val="clear" w:color="auto" w:fill="auto"/>
            <w:vAlign w:val="center"/>
          </w:tcPr>
          <w:p w14:paraId="5788ACFE" w14:textId="55D58580" w:rsidR="00C34E94" w:rsidRPr="008D0C57" w:rsidRDefault="00AC1407" w:rsidP="008D0C57">
            <w:pPr>
              <w:spacing w:after="0" w:line="240" w:lineRule="auto"/>
              <w:jc w:val="center"/>
              <w:rPr>
                <w:rFonts w:cs="Arial"/>
                <w:sz w:val="18"/>
                <w:szCs w:val="18"/>
                <w:lang w:val="en-GB"/>
              </w:rPr>
            </w:pPr>
            <w:r>
              <w:rPr>
                <w:rFonts w:cs="Arial"/>
                <w:sz w:val="18"/>
                <w:szCs w:val="18"/>
                <w:lang w:val="en-GB"/>
              </w:rPr>
              <w:t>50</w:t>
            </w:r>
          </w:p>
        </w:tc>
        <w:tc>
          <w:tcPr>
            <w:tcW w:w="1092" w:type="dxa"/>
            <w:shd w:val="clear" w:color="auto" w:fill="auto"/>
            <w:vAlign w:val="center"/>
          </w:tcPr>
          <w:p w14:paraId="31617F24"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04574D04"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r>
      <w:tr w:rsidR="005E48B8" w:rsidRPr="008D0C57" w14:paraId="56122F9F" w14:textId="77777777" w:rsidTr="00A246A2">
        <w:tc>
          <w:tcPr>
            <w:tcW w:w="2201" w:type="dxa"/>
            <w:shd w:val="clear" w:color="auto" w:fill="auto"/>
            <w:vAlign w:val="center"/>
          </w:tcPr>
          <w:p w14:paraId="385285E4" w14:textId="77777777" w:rsidR="005E48B8" w:rsidRPr="008D0C57" w:rsidRDefault="005E48B8" w:rsidP="00375F95">
            <w:pPr>
              <w:spacing w:after="0" w:line="240" w:lineRule="auto"/>
              <w:jc w:val="left"/>
              <w:rPr>
                <w:rFonts w:cs="Arial"/>
                <w:b/>
                <w:sz w:val="18"/>
                <w:szCs w:val="18"/>
                <w:lang w:val="en-GB"/>
              </w:rPr>
            </w:pPr>
            <w:proofErr w:type="spellStart"/>
            <w:r>
              <w:rPr>
                <w:rFonts w:cs="Arial"/>
                <w:b/>
                <w:sz w:val="18"/>
                <w:szCs w:val="18"/>
                <w:lang w:val="en-GB"/>
              </w:rPr>
              <w:t>FiberConnect</w:t>
            </w:r>
            <w:proofErr w:type="spellEnd"/>
            <w:r>
              <w:rPr>
                <w:rFonts w:cs="Arial"/>
                <w:b/>
                <w:sz w:val="18"/>
                <w:szCs w:val="18"/>
                <w:lang w:val="en-GB"/>
              </w:rPr>
              <w:t xml:space="preserve"> 3</w:t>
            </w:r>
            <w:r w:rsidRPr="008D0C57">
              <w:rPr>
                <w:rFonts w:cs="Arial"/>
                <w:b/>
                <w:sz w:val="18"/>
                <w:szCs w:val="18"/>
                <w:lang w:val="en-GB"/>
              </w:rPr>
              <w:t xml:space="preserve">0Mbit </w:t>
            </w:r>
            <w:proofErr w:type="spellStart"/>
            <w:r w:rsidRPr="008D0C57">
              <w:rPr>
                <w:rFonts w:cs="Arial"/>
                <w:b/>
                <w:sz w:val="18"/>
                <w:szCs w:val="18"/>
                <w:lang w:val="en-GB"/>
              </w:rPr>
              <w:t>synchron</w:t>
            </w:r>
            <w:proofErr w:type="spellEnd"/>
          </w:p>
        </w:tc>
        <w:tc>
          <w:tcPr>
            <w:tcW w:w="1622" w:type="dxa"/>
            <w:shd w:val="clear" w:color="auto" w:fill="auto"/>
            <w:vAlign w:val="center"/>
          </w:tcPr>
          <w:p w14:paraId="50E7549E" w14:textId="77777777" w:rsidR="005E48B8" w:rsidRPr="008D0C57" w:rsidRDefault="005E48B8" w:rsidP="00375F95">
            <w:pPr>
              <w:spacing w:after="0" w:line="240" w:lineRule="auto"/>
              <w:jc w:val="center"/>
              <w:rPr>
                <w:rFonts w:cs="Arial"/>
                <w:sz w:val="18"/>
                <w:szCs w:val="18"/>
                <w:lang w:val="en-GB"/>
              </w:rPr>
            </w:pPr>
            <w:proofErr w:type="spellStart"/>
            <w:r>
              <w:rPr>
                <w:rFonts w:cs="Arial"/>
                <w:sz w:val="18"/>
                <w:szCs w:val="18"/>
                <w:lang w:val="en-GB"/>
              </w:rPr>
              <w:t>bis</w:t>
            </w:r>
            <w:proofErr w:type="spellEnd"/>
            <w:r>
              <w:rPr>
                <w:rFonts w:cs="Arial"/>
                <w:sz w:val="18"/>
                <w:szCs w:val="18"/>
                <w:lang w:val="en-GB"/>
              </w:rPr>
              <w:t xml:space="preserve"> </w:t>
            </w:r>
            <w:proofErr w:type="spellStart"/>
            <w:r>
              <w:rPr>
                <w:rFonts w:cs="Arial"/>
                <w:sz w:val="18"/>
                <w:szCs w:val="18"/>
                <w:lang w:val="en-GB"/>
              </w:rPr>
              <w:t>zu</w:t>
            </w:r>
            <w:proofErr w:type="spellEnd"/>
            <w:r>
              <w:rPr>
                <w:rFonts w:cs="Arial"/>
                <w:sz w:val="18"/>
                <w:szCs w:val="18"/>
                <w:lang w:val="en-GB"/>
              </w:rPr>
              <w:t xml:space="preserve"> 3</w:t>
            </w:r>
            <w:r w:rsidRPr="008D0C57">
              <w:rPr>
                <w:rFonts w:cs="Arial"/>
                <w:sz w:val="18"/>
                <w:szCs w:val="18"/>
                <w:lang w:val="en-GB"/>
              </w:rPr>
              <w:t>0/</w:t>
            </w:r>
            <w:r>
              <w:rPr>
                <w:rFonts w:cs="Arial"/>
                <w:sz w:val="18"/>
                <w:szCs w:val="18"/>
                <w:lang w:val="en-GB"/>
              </w:rPr>
              <w:t>3</w:t>
            </w:r>
            <w:r w:rsidRPr="008D0C57">
              <w:rPr>
                <w:rFonts w:cs="Arial"/>
                <w:sz w:val="18"/>
                <w:szCs w:val="18"/>
                <w:lang w:val="en-GB"/>
              </w:rPr>
              <w:t>0</w:t>
            </w:r>
          </w:p>
        </w:tc>
        <w:tc>
          <w:tcPr>
            <w:tcW w:w="1380" w:type="dxa"/>
            <w:shd w:val="clear" w:color="auto" w:fill="auto"/>
            <w:vAlign w:val="center"/>
          </w:tcPr>
          <w:p w14:paraId="55A6149A" w14:textId="336120C9" w:rsidR="005E48B8" w:rsidRPr="008D0C57" w:rsidRDefault="00AC1407" w:rsidP="00375F95">
            <w:pPr>
              <w:spacing w:after="0" w:line="240" w:lineRule="auto"/>
              <w:jc w:val="center"/>
              <w:rPr>
                <w:rFonts w:cs="Arial"/>
                <w:sz w:val="18"/>
                <w:szCs w:val="18"/>
                <w:lang w:val="en-GB"/>
              </w:rPr>
            </w:pPr>
            <w:r>
              <w:rPr>
                <w:rFonts w:cs="Arial"/>
                <w:sz w:val="18"/>
                <w:szCs w:val="18"/>
                <w:lang w:val="en-GB"/>
              </w:rPr>
              <w:t>3</w:t>
            </w:r>
            <w:r w:rsidR="005E48B8" w:rsidRPr="008D0C57">
              <w:rPr>
                <w:rFonts w:cs="Arial"/>
                <w:sz w:val="18"/>
                <w:szCs w:val="18"/>
                <w:lang w:val="en-GB"/>
              </w:rPr>
              <w:t>0</w:t>
            </w:r>
          </w:p>
        </w:tc>
        <w:tc>
          <w:tcPr>
            <w:tcW w:w="1497" w:type="dxa"/>
            <w:shd w:val="clear" w:color="auto" w:fill="auto"/>
            <w:vAlign w:val="center"/>
          </w:tcPr>
          <w:p w14:paraId="5F7144AA" w14:textId="4FEFAE8E" w:rsidR="005E48B8" w:rsidRPr="008D0C57" w:rsidRDefault="00AC1407" w:rsidP="00375F95">
            <w:pPr>
              <w:spacing w:after="0" w:line="240" w:lineRule="auto"/>
              <w:jc w:val="center"/>
              <w:rPr>
                <w:rFonts w:cs="Arial"/>
                <w:sz w:val="18"/>
                <w:szCs w:val="18"/>
                <w:lang w:val="en-GB"/>
              </w:rPr>
            </w:pPr>
            <w:r>
              <w:rPr>
                <w:rFonts w:cs="Arial"/>
                <w:sz w:val="18"/>
                <w:szCs w:val="18"/>
                <w:lang w:val="en-GB"/>
              </w:rPr>
              <w:t>3</w:t>
            </w:r>
            <w:r w:rsidR="005E48B8" w:rsidRPr="008D0C57">
              <w:rPr>
                <w:rFonts w:cs="Arial"/>
                <w:sz w:val="18"/>
                <w:szCs w:val="18"/>
                <w:lang w:val="en-GB"/>
              </w:rPr>
              <w:t>0</w:t>
            </w:r>
          </w:p>
        </w:tc>
        <w:tc>
          <w:tcPr>
            <w:tcW w:w="1092" w:type="dxa"/>
            <w:shd w:val="clear" w:color="auto" w:fill="auto"/>
            <w:vAlign w:val="center"/>
          </w:tcPr>
          <w:p w14:paraId="17641D1B" w14:textId="77777777" w:rsidR="005E48B8" w:rsidRPr="008D0C57" w:rsidRDefault="005E48B8" w:rsidP="00375F95">
            <w:pPr>
              <w:spacing w:after="0" w:line="240" w:lineRule="auto"/>
              <w:jc w:val="center"/>
              <w:rPr>
                <w:rFonts w:cs="Arial"/>
                <w:sz w:val="18"/>
                <w:szCs w:val="18"/>
                <w:lang w:val="en-GB"/>
              </w:rPr>
            </w:pPr>
            <w:r w:rsidRPr="008D0C57">
              <w:rPr>
                <w:rFonts w:cs="Arial"/>
                <w:sz w:val="18"/>
                <w:szCs w:val="18"/>
                <w:lang w:val="en-GB"/>
              </w:rPr>
              <w:t>5</w:t>
            </w:r>
          </w:p>
        </w:tc>
        <w:tc>
          <w:tcPr>
            <w:tcW w:w="1134" w:type="dxa"/>
            <w:shd w:val="clear" w:color="auto" w:fill="auto"/>
            <w:vAlign w:val="center"/>
          </w:tcPr>
          <w:p w14:paraId="76BD4522" w14:textId="77777777" w:rsidR="005E48B8" w:rsidRPr="008D0C57" w:rsidRDefault="005E48B8" w:rsidP="00375F95">
            <w:pPr>
              <w:spacing w:after="0" w:line="240" w:lineRule="auto"/>
              <w:jc w:val="center"/>
              <w:rPr>
                <w:rFonts w:cs="Arial"/>
                <w:sz w:val="18"/>
                <w:szCs w:val="18"/>
                <w:lang w:val="en-GB"/>
              </w:rPr>
            </w:pPr>
            <w:r w:rsidRPr="008D0C57">
              <w:rPr>
                <w:rFonts w:cs="Arial"/>
                <w:sz w:val="18"/>
                <w:szCs w:val="18"/>
                <w:lang w:val="en-GB"/>
              </w:rPr>
              <w:t>5</w:t>
            </w:r>
          </w:p>
        </w:tc>
      </w:tr>
      <w:tr w:rsidR="008D0C57" w:rsidRPr="008D0C57" w14:paraId="4C826F07" w14:textId="77777777" w:rsidTr="00A246A2">
        <w:tc>
          <w:tcPr>
            <w:tcW w:w="2201" w:type="dxa"/>
            <w:shd w:val="clear" w:color="auto" w:fill="auto"/>
            <w:vAlign w:val="center"/>
          </w:tcPr>
          <w:p w14:paraId="12B9D3C9"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50Mbit </w:t>
            </w:r>
            <w:proofErr w:type="spellStart"/>
            <w:r w:rsidRPr="008D0C57">
              <w:rPr>
                <w:rFonts w:cs="Arial"/>
                <w:b/>
                <w:sz w:val="18"/>
                <w:szCs w:val="18"/>
                <w:lang w:val="en-GB"/>
              </w:rPr>
              <w:t>synchron</w:t>
            </w:r>
            <w:proofErr w:type="spellEnd"/>
          </w:p>
        </w:tc>
        <w:tc>
          <w:tcPr>
            <w:tcW w:w="1622" w:type="dxa"/>
            <w:shd w:val="clear" w:color="auto" w:fill="auto"/>
            <w:vAlign w:val="center"/>
          </w:tcPr>
          <w:p w14:paraId="7DFE8482"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50/50</w:t>
            </w:r>
          </w:p>
        </w:tc>
        <w:tc>
          <w:tcPr>
            <w:tcW w:w="1380" w:type="dxa"/>
            <w:shd w:val="clear" w:color="auto" w:fill="auto"/>
            <w:vAlign w:val="center"/>
          </w:tcPr>
          <w:p w14:paraId="282E5BCD" w14:textId="7726D268" w:rsidR="00C34E94" w:rsidRPr="008D0C57" w:rsidRDefault="00AC1407" w:rsidP="008D0C57">
            <w:pPr>
              <w:spacing w:after="0" w:line="240" w:lineRule="auto"/>
              <w:jc w:val="center"/>
              <w:rPr>
                <w:rFonts w:cs="Arial"/>
                <w:sz w:val="18"/>
                <w:szCs w:val="18"/>
                <w:lang w:val="en-GB"/>
              </w:rPr>
            </w:pPr>
            <w:r>
              <w:rPr>
                <w:rFonts w:cs="Arial"/>
                <w:sz w:val="18"/>
                <w:szCs w:val="18"/>
                <w:lang w:val="en-GB"/>
              </w:rPr>
              <w:t>5</w:t>
            </w:r>
            <w:r w:rsidR="00C34E94" w:rsidRPr="008D0C57">
              <w:rPr>
                <w:rFonts w:cs="Arial"/>
                <w:sz w:val="18"/>
                <w:szCs w:val="18"/>
                <w:lang w:val="en-GB"/>
              </w:rPr>
              <w:t>0</w:t>
            </w:r>
          </w:p>
        </w:tc>
        <w:tc>
          <w:tcPr>
            <w:tcW w:w="1497" w:type="dxa"/>
            <w:shd w:val="clear" w:color="auto" w:fill="auto"/>
            <w:vAlign w:val="center"/>
          </w:tcPr>
          <w:p w14:paraId="15848298" w14:textId="6EFFA0EF" w:rsidR="00C34E94" w:rsidRPr="008D0C57" w:rsidRDefault="00AC1407" w:rsidP="008D0C57">
            <w:pPr>
              <w:spacing w:after="0" w:line="240" w:lineRule="auto"/>
              <w:jc w:val="center"/>
              <w:rPr>
                <w:rFonts w:cs="Arial"/>
                <w:sz w:val="18"/>
                <w:szCs w:val="18"/>
                <w:lang w:val="en-GB"/>
              </w:rPr>
            </w:pPr>
            <w:r>
              <w:rPr>
                <w:rFonts w:cs="Arial"/>
                <w:sz w:val="18"/>
                <w:szCs w:val="18"/>
                <w:lang w:val="en-GB"/>
              </w:rPr>
              <w:t>5</w:t>
            </w:r>
            <w:r w:rsidR="00C34E94" w:rsidRPr="008D0C57">
              <w:rPr>
                <w:rFonts w:cs="Arial"/>
                <w:sz w:val="18"/>
                <w:szCs w:val="18"/>
                <w:lang w:val="en-GB"/>
              </w:rPr>
              <w:t>0</w:t>
            </w:r>
          </w:p>
        </w:tc>
        <w:tc>
          <w:tcPr>
            <w:tcW w:w="1092" w:type="dxa"/>
            <w:shd w:val="clear" w:color="auto" w:fill="auto"/>
            <w:vAlign w:val="center"/>
          </w:tcPr>
          <w:p w14:paraId="1792C0C3"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c>
          <w:tcPr>
            <w:tcW w:w="1134" w:type="dxa"/>
            <w:shd w:val="clear" w:color="auto" w:fill="auto"/>
            <w:vAlign w:val="center"/>
          </w:tcPr>
          <w:p w14:paraId="73F9AD83"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5</w:t>
            </w:r>
          </w:p>
        </w:tc>
      </w:tr>
      <w:tr w:rsidR="004C3FA8" w:rsidRPr="008D0C57" w14:paraId="3A955871" w14:textId="77777777" w:rsidTr="00A246A2">
        <w:tc>
          <w:tcPr>
            <w:tcW w:w="2201" w:type="dxa"/>
            <w:shd w:val="clear" w:color="auto" w:fill="auto"/>
            <w:vAlign w:val="center"/>
          </w:tcPr>
          <w:p w14:paraId="42EA43DF" w14:textId="77777777" w:rsidR="004C3FA8" w:rsidRPr="008D0C57" w:rsidRDefault="004C3FA8" w:rsidP="00375F95">
            <w:pPr>
              <w:spacing w:after="0" w:line="240" w:lineRule="auto"/>
              <w:jc w:val="left"/>
              <w:rPr>
                <w:rFonts w:cs="Arial"/>
                <w:b/>
                <w:sz w:val="18"/>
                <w:szCs w:val="18"/>
                <w:lang w:val="en-GB"/>
              </w:rPr>
            </w:pPr>
            <w:proofErr w:type="spellStart"/>
            <w:r>
              <w:rPr>
                <w:rFonts w:cs="Arial"/>
                <w:b/>
                <w:sz w:val="18"/>
                <w:szCs w:val="18"/>
                <w:lang w:val="en-GB"/>
              </w:rPr>
              <w:t>FiberConnect</w:t>
            </w:r>
            <w:proofErr w:type="spellEnd"/>
            <w:r>
              <w:rPr>
                <w:rFonts w:cs="Arial"/>
                <w:b/>
                <w:sz w:val="18"/>
                <w:szCs w:val="18"/>
                <w:lang w:val="en-GB"/>
              </w:rPr>
              <w:t xml:space="preserve"> 8</w:t>
            </w:r>
            <w:r w:rsidRPr="008D0C57">
              <w:rPr>
                <w:rFonts w:cs="Arial"/>
                <w:b/>
                <w:sz w:val="18"/>
                <w:szCs w:val="18"/>
                <w:lang w:val="en-GB"/>
              </w:rPr>
              <w:t xml:space="preserve">0Mbit </w:t>
            </w:r>
            <w:proofErr w:type="spellStart"/>
            <w:r w:rsidRPr="008D0C57">
              <w:rPr>
                <w:rFonts w:cs="Arial"/>
                <w:b/>
                <w:sz w:val="18"/>
                <w:szCs w:val="18"/>
                <w:lang w:val="en-GB"/>
              </w:rPr>
              <w:t>synchron</w:t>
            </w:r>
            <w:proofErr w:type="spellEnd"/>
          </w:p>
        </w:tc>
        <w:tc>
          <w:tcPr>
            <w:tcW w:w="1622" w:type="dxa"/>
            <w:shd w:val="clear" w:color="auto" w:fill="auto"/>
            <w:vAlign w:val="center"/>
          </w:tcPr>
          <w:p w14:paraId="303AA42B" w14:textId="77777777" w:rsidR="004C3FA8" w:rsidRPr="008D0C57" w:rsidRDefault="004C3FA8" w:rsidP="00375F95">
            <w:pPr>
              <w:spacing w:after="0" w:line="240" w:lineRule="auto"/>
              <w:jc w:val="center"/>
              <w:rPr>
                <w:rFonts w:cs="Arial"/>
                <w:sz w:val="18"/>
                <w:szCs w:val="18"/>
                <w:lang w:val="en-GB"/>
              </w:rPr>
            </w:pPr>
            <w:proofErr w:type="spellStart"/>
            <w:r>
              <w:rPr>
                <w:rFonts w:cs="Arial"/>
                <w:sz w:val="18"/>
                <w:szCs w:val="18"/>
                <w:lang w:val="en-GB"/>
              </w:rPr>
              <w:t>bis</w:t>
            </w:r>
            <w:proofErr w:type="spellEnd"/>
            <w:r>
              <w:rPr>
                <w:rFonts w:cs="Arial"/>
                <w:sz w:val="18"/>
                <w:szCs w:val="18"/>
                <w:lang w:val="en-GB"/>
              </w:rPr>
              <w:t xml:space="preserve"> </w:t>
            </w:r>
            <w:proofErr w:type="spellStart"/>
            <w:r>
              <w:rPr>
                <w:rFonts w:cs="Arial"/>
                <w:sz w:val="18"/>
                <w:szCs w:val="18"/>
                <w:lang w:val="en-GB"/>
              </w:rPr>
              <w:t>zu</w:t>
            </w:r>
            <w:proofErr w:type="spellEnd"/>
            <w:r>
              <w:rPr>
                <w:rFonts w:cs="Arial"/>
                <w:sz w:val="18"/>
                <w:szCs w:val="18"/>
                <w:lang w:val="en-GB"/>
              </w:rPr>
              <w:t xml:space="preserve"> 8</w:t>
            </w:r>
            <w:r w:rsidRPr="008D0C57">
              <w:rPr>
                <w:rFonts w:cs="Arial"/>
                <w:sz w:val="18"/>
                <w:szCs w:val="18"/>
                <w:lang w:val="en-GB"/>
              </w:rPr>
              <w:t>0/</w:t>
            </w:r>
            <w:r>
              <w:rPr>
                <w:rFonts w:cs="Arial"/>
                <w:sz w:val="18"/>
                <w:szCs w:val="18"/>
                <w:lang w:val="en-GB"/>
              </w:rPr>
              <w:t>8</w:t>
            </w:r>
            <w:r w:rsidRPr="008D0C57">
              <w:rPr>
                <w:rFonts w:cs="Arial"/>
                <w:sz w:val="18"/>
                <w:szCs w:val="18"/>
                <w:lang w:val="en-GB"/>
              </w:rPr>
              <w:t>0</w:t>
            </w:r>
          </w:p>
        </w:tc>
        <w:tc>
          <w:tcPr>
            <w:tcW w:w="1380" w:type="dxa"/>
            <w:shd w:val="clear" w:color="auto" w:fill="auto"/>
            <w:vAlign w:val="center"/>
          </w:tcPr>
          <w:p w14:paraId="54B8DD83" w14:textId="6AB22E3E" w:rsidR="004C3FA8" w:rsidRPr="008D0C57" w:rsidRDefault="00AC1407" w:rsidP="00375F95">
            <w:pPr>
              <w:spacing w:after="0" w:line="240" w:lineRule="auto"/>
              <w:jc w:val="center"/>
              <w:rPr>
                <w:rFonts w:cs="Arial"/>
                <w:sz w:val="18"/>
                <w:szCs w:val="18"/>
                <w:lang w:val="en-GB"/>
              </w:rPr>
            </w:pPr>
            <w:r>
              <w:rPr>
                <w:rFonts w:cs="Arial"/>
                <w:sz w:val="18"/>
                <w:szCs w:val="18"/>
                <w:lang w:val="en-GB"/>
              </w:rPr>
              <w:t>8</w:t>
            </w:r>
            <w:r w:rsidR="004C3FA8">
              <w:rPr>
                <w:rFonts w:cs="Arial"/>
                <w:sz w:val="18"/>
                <w:szCs w:val="18"/>
                <w:lang w:val="en-GB"/>
              </w:rPr>
              <w:t>0</w:t>
            </w:r>
          </w:p>
        </w:tc>
        <w:tc>
          <w:tcPr>
            <w:tcW w:w="1497" w:type="dxa"/>
            <w:shd w:val="clear" w:color="auto" w:fill="auto"/>
            <w:vAlign w:val="center"/>
          </w:tcPr>
          <w:p w14:paraId="5316C6E7" w14:textId="5F2BEB58" w:rsidR="004C3FA8" w:rsidRPr="008D0C57" w:rsidRDefault="00AC1407" w:rsidP="00375F95">
            <w:pPr>
              <w:spacing w:after="0" w:line="240" w:lineRule="auto"/>
              <w:jc w:val="center"/>
              <w:rPr>
                <w:rFonts w:cs="Arial"/>
                <w:sz w:val="18"/>
                <w:szCs w:val="18"/>
                <w:lang w:val="en-GB"/>
              </w:rPr>
            </w:pPr>
            <w:r>
              <w:rPr>
                <w:rFonts w:cs="Arial"/>
                <w:sz w:val="18"/>
                <w:szCs w:val="18"/>
                <w:lang w:val="en-GB"/>
              </w:rPr>
              <w:t>8</w:t>
            </w:r>
            <w:r w:rsidR="004C3FA8">
              <w:rPr>
                <w:rFonts w:cs="Arial"/>
                <w:sz w:val="18"/>
                <w:szCs w:val="18"/>
                <w:lang w:val="en-GB"/>
              </w:rPr>
              <w:t>0</w:t>
            </w:r>
          </w:p>
        </w:tc>
        <w:tc>
          <w:tcPr>
            <w:tcW w:w="1092" w:type="dxa"/>
            <w:shd w:val="clear" w:color="auto" w:fill="auto"/>
            <w:vAlign w:val="center"/>
          </w:tcPr>
          <w:p w14:paraId="2BD95D5E" w14:textId="77777777" w:rsidR="004C3FA8" w:rsidRPr="008D0C57" w:rsidRDefault="004C3FA8" w:rsidP="00375F95">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4CDFA3A2" w14:textId="77777777" w:rsidR="004C3FA8" w:rsidRPr="008D0C57" w:rsidRDefault="004C3FA8" w:rsidP="00375F95">
            <w:pPr>
              <w:spacing w:after="0" w:line="240" w:lineRule="auto"/>
              <w:jc w:val="center"/>
              <w:rPr>
                <w:rFonts w:cs="Arial"/>
                <w:sz w:val="18"/>
                <w:szCs w:val="18"/>
                <w:lang w:val="en-GB"/>
              </w:rPr>
            </w:pPr>
            <w:r w:rsidRPr="008D0C57">
              <w:rPr>
                <w:rFonts w:cs="Arial"/>
                <w:sz w:val="18"/>
                <w:szCs w:val="18"/>
                <w:lang w:val="en-GB"/>
              </w:rPr>
              <w:t>10</w:t>
            </w:r>
          </w:p>
        </w:tc>
      </w:tr>
      <w:tr w:rsidR="008D0C57" w:rsidRPr="008D0C57" w14:paraId="5E5CBF28" w14:textId="77777777" w:rsidTr="00A246A2">
        <w:tc>
          <w:tcPr>
            <w:tcW w:w="2201" w:type="dxa"/>
            <w:shd w:val="clear" w:color="auto" w:fill="auto"/>
            <w:vAlign w:val="center"/>
          </w:tcPr>
          <w:p w14:paraId="0E6EB1AF"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100Mbit </w:t>
            </w:r>
            <w:proofErr w:type="spellStart"/>
            <w:r w:rsidRPr="008D0C57">
              <w:rPr>
                <w:rFonts w:cs="Arial"/>
                <w:b/>
                <w:sz w:val="18"/>
                <w:szCs w:val="18"/>
                <w:lang w:val="en-GB"/>
              </w:rPr>
              <w:t>synchron</w:t>
            </w:r>
            <w:proofErr w:type="spellEnd"/>
          </w:p>
        </w:tc>
        <w:tc>
          <w:tcPr>
            <w:tcW w:w="1622" w:type="dxa"/>
            <w:shd w:val="clear" w:color="auto" w:fill="auto"/>
            <w:vAlign w:val="center"/>
          </w:tcPr>
          <w:p w14:paraId="47A336C1"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100/100</w:t>
            </w:r>
          </w:p>
        </w:tc>
        <w:tc>
          <w:tcPr>
            <w:tcW w:w="1380" w:type="dxa"/>
            <w:shd w:val="clear" w:color="auto" w:fill="auto"/>
            <w:vAlign w:val="center"/>
          </w:tcPr>
          <w:p w14:paraId="5B785C15" w14:textId="673DC75C" w:rsidR="00C34E94" w:rsidRPr="008D0C57" w:rsidRDefault="00AC1407" w:rsidP="008D0C57">
            <w:pPr>
              <w:spacing w:after="0" w:line="240" w:lineRule="auto"/>
              <w:jc w:val="center"/>
              <w:rPr>
                <w:rFonts w:cs="Arial"/>
                <w:sz w:val="18"/>
                <w:szCs w:val="18"/>
                <w:lang w:val="en-GB"/>
              </w:rPr>
            </w:pPr>
            <w:r>
              <w:rPr>
                <w:rFonts w:cs="Arial"/>
                <w:sz w:val="18"/>
                <w:szCs w:val="18"/>
                <w:lang w:val="en-GB"/>
              </w:rPr>
              <w:t>100</w:t>
            </w:r>
          </w:p>
        </w:tc>
        <w:tc>
          <w:tcPr>
            <w:tcW w:w="1497" w:type="dxa"/>
            <w:shd w:val="clear" w:color="auto" w:fill="auto"/>
            <w:vAlign w:val="center"/>
          </w:tcPr>
          <w:p w14:paraId="337186E5" w14:textId="5E3913F8" w:rsidR="00C34E94" w:rsidRPr="008D0C57" w:rsidRDefault="00AC1407" w:rsidP="008D0C57">
            <w:pPr>
              <w:spacing w:after="0" w:line="240" w:lineRule="auto"/>
              <w:jc w:val="center"/>
              <w:rPr>
                <w:rFonts w:cs="Arial"/>
                <w:sz w:val="18"/>
                <w:szCs w:val="18"/>
                <w:lang w:val="en-GB"/>
              </w:rPr>
            </w:pPr>
            <w:r>
              <w:rPr>
                <w:rFonts w:cs="Arial"/>
                <w:sz w:val="18"/>
                <w:szCs w:val="18"/>
                <w:lang w:val="en-GB"/>
              </w:rPr>
              <w:t>100</w:t>
            </w:r>
          </w:p>
        </w:tc>
        <w:tc>
          <w:tcPr>
            <w:tcW w:w="1092" w:type="dxa"/>
            <w:shd w:val="clear" w:color="auto" w:fill="auto"/>
            <w:vAlign w:val="center"/>
          </w:tcPr>
          <w:p w14:paraId="2550BCEF"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256CEA14"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r>
      <w:tr w:rsidR="008D0C57" w:rsidRPr="008D0C57" w14:paraId="41D4874E" w14:textId="77777777" w:rsidTr="00A246A2">
        <w:tc>
          <w:tcPr>
            <w:tcW w:w="2201" w:type="dxa"/>
            <w:shd w:val="clear" w:color="auto" w:fill="auto"/>
            <w:vAlign w:val="center"/>
          </w:tcPr>
          <w:p w14:paraId="271E3CB9"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2</w:t>
            </w:r>
            <w:r w:rsidR="004C3FA8">
              <w:rPr>
                <w:rFonts w:cs="Arial"/>
                <w:b/>
                <w:sz w:val="18"/>
                <w:szCs w:val="18"/>
                <w:lang w:val="en-GB"/>
              </w:rPr>
              <w:t>0</w:t>
            </w:r>
            <w:r w:rsidRPr="008D0C57">
              <w:rPr>
                <w:rFonts w:cs="Arial"/>
                <w:b/>
                <w:sz w:val="18"/>
                <w:szCs w:val="18"/>
                <w:lang w:val="en-GB"/>
              </w:rPr>
              <w:t xml:space="preserve">0Mbit </w:t>
            </w:r>
            <w:proofErr w:type="spellStart"/>
            <w:r w:rsidRPr="008D0C57">
              <w:rPr>
                <w:rFonts w:cs="Arial"/>
                <w:b/>
                <w:sz w:val="18"/>
                <w:szCs w:val="18"/>
                <w:lang w:val="en-GB"/>
              </w:rPr>
              <w:t>synchron</w:t>
            </w:r>
            <w:proofErr w:type="spellEnd"/>
          </w:p>
        </w:tc>
        <w:tc>
          <w:tcPr>
            <w:tcW w:w="1622" w:type="dxa"/>
            <w:shd w:val="clear" w:color="auto" w:fill="auto"/>
            <w:vAlign w:val="center"/>
          </w:tcPr>
          <w:p w14:paraId="4E0C3ADB" w14:textId="77777777" w:rsidR="00C34E94" w:rsidRPr="008D0C57" w:rsidRDefault="004C3FA8" w:rsidP="008D0C57">
            <w:pPr>
              <w:spacing w:after="0" w:line="240" w:lineRule="auto"/>
              <w:jc w:val="center"/>
              <w:rPr>
                <w:rFonts w:cs="Arial"/>
                <w:sz w:val="18"/>
                <w:szCs w:val="18"/>
                <w:lang w:val="en-GB"/>
              </w:rPr>
            </w:pPr>
            <w:proofErr w:type="spellStart"/>
            <w:r>
              <w:rPr>
                <w:rFonts w:cs="Arial"/>
                <w:sz w:val="18"/>
                <w:szCs w:val="18"/>
                <w:lang w:val="en-GB"/>
              </w:rPr>
              <w:t>bis</w:t>
            </w:r>
            <w:proofErr w:type="spellEnd"/>
            <w:r>
              <w:rPr>
                <w:rFonts w:cs="Arial"/>
                <w:sz w:val="18"/>
                <w:szCs w:val="18"/>
                <w:lang w:val="en-GB"/>
              </w:rPr>
              <w:t xml:space="preserve"> </w:t>
            </w:r>
            <w:proofErr w:type="spellStart"/>
            <w:r>
              <w:rPr>
                <w:rFonts w:cs="Arial"/>
                <w:sz w:val="18"/>
                <w:szCs w:val="18"/>
                <w:lang w:val="en-GB"/>
              </w:rPr>
              <w:t>zu</w:t>
            </w:r>
            <w:proofErr w:type="spellEnd"/>
            <w:r>
              <w:rPr>
                <w:rFonts w:cs="Arial"/>
                <w:sz w:val="18"/>
                <w:szCs w:val="18"/>
                <w:lang w:val="en-GB"/>
              </w:rPr>
              <w:t xml:space="preserve"> 200/20</w:t>
            </w:r>
            <w:r w:rsidR="00C34E94" w:rsidRPr="008D0C57">
              <w:rPr>
                <w:rFonts w:cs="Arial"/>
                <w:sz w:val="18"/>
                <w:szCs w:val="18"/>
                <w:lang w:val="en-GB"/>
              </w:rPr>
              <w:t>0</w:t>
            </w:r>
          </w:p>
        </w:tc>
        <w:tc>
          <w:tcPr>
            <w:tcW w:w="1380" w:type="dxa"/>
            <w:shd w:val="clear" w:color="auto" w:fill="auto"/>
            <w:vAlign w:val="center"/>
          </w:tcPr>
          <w:p w14:paraId="463ABF7F" w14:textId="2C474939" w:rsidR="00C34E94" w:rsidRPr="008D0C57" w:rsidRDefault="00AC1407" w:rsidP="008D0C57">
            <w:pPr>
              <w:spacing w:after="0" w:line="240" w:lineRule="auto"/>
              <w:jc w:val="center"/>
              <w:rPr>
                <w:rFonts w:cs="Arial"/>
                <w:sz w:val="18"/>
                <w:szCs w:val="18"/>
                <w:lang w:val="en-GB"/>
              </w:rPr>
            </w:pPr>
            <w:r>
              <w:rPr>
                <w:rFonts w:cs="Arial"/>
                <w:sz w:val="18"/>
                <w:szCs w:val="18"/>
                <w:lang w:val="en-GB"/>
              </w:rPr>
              <w:t>200</w:t>
            </w:r>
          </w:p>
        </w:tc>
        <w:tc>
          <w:tcPr>
            <w:tcW w:w="1497" w:type="dxa"/>
            <w:shd w:val="clear" w:color="auto" w:fill="auto"/>
            <w:vAlign w:val="center"/>
          </w:tcPr>
          <w:p w14:paraId="56D1401B" w14:textId="2A56C8B0" w:rsidR="00C34E94" w:rsidRPr="008D0C57" w:rsidRDefault="00AC1407" w:rsidP="008D0C57">
            <w:pPr>
              <w:spacing w:after="0" w:line="240" w:lineRule="auto"/>
              <w:jc w:val="center"/>
              <w:rPr>
                <w:rFonts w:cs="Arial"/>
                <w:sz w:val="18"/>
                <w:szCs w:val="18"/>
                <w:lang w:val="en-GB"/>
              </w:rPr>
            </w:pPr>
            <w:r>
              <w:rPr>
                <w:rFonts w:cs="Arial"/>
                <w:sz w:val="18"/>
                <w:szCs w:val="18"/>
                <w:lang w:val="en-GB"/>
              </w:rPr>
              <w:t>200</w:t>
            </w:r>
          </w:p>
        </w:tc>
        <w:tc>
          <w:tcPr>
            <w:tcW w:w="1092" w:type="dxa"/>
            <w:shd w:val="clear" w:color="auto" w:fill="auto"/>
            <w:vAlign w:val="center"/>
          </w:tcPr>
          <w:p w14:paraId="349524E6"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58B56445"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r>
      <w:tr w:rsidR="008D0C57" w:rsidRPr="008D0C57" w14:paraId="419EB3DE" w14:textId="77777777" w:rsidTr="00A246A2">
        <w:tc>
          <w:tcPr>
            <w:tcW w:w="2201" w:type="dxa"/>
            <w:shd w:val="clear" w:color="auto" w:fill="auto"/>
            <w:vAlign w:val="center"/>
          </w:tcPr>
          <w:p w14:paraId="115785D1"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300Mbit </w:t>
            </w:r>
            <w:proofErr w:type="spellStart"/>
            <w:r w:rsidRPr="008D0C57">
              <w:rPr>
                <w:rFonts w:cs="Arial"/>
                <w:b/>
                <w:sz w:val="18"/>
                <w:szCs w:val="18"/>
                <w:lang w:val="en-GB"/>
              </w:rPr>
              <w:t>synchron</w:t>
            </w:r>
            <w:proofErr w:type="spellEnd"/>
          </w:p>
        </w:tc>
        <w:tc>
          <w:tcPr>
            <w:tcW w:w="1622" w:type="dxa"/>
            <w:shd w:val="clear" w:color="auto" w:fill="auto"/>
            <w:vAlign w:val="center"/>
          </w:tcPr>
          <w:p w14:paraId="65B56B88"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300/300</w:t>
            </w:r>
          </w:p>
        </w:tc>
        <w:tc>
          <w:tcPr>
            <w:tcW w:w="1380" w:type="dxa"/>
            <w:shd w:val="clear" w:color="auto" w:fill="auto"/>
            <w:vAlign w:val="center"/>
          </w:tcPr>
          <w:p w14:paraId="7BEB1A9E" w14:textId="562209C3" w:rsidR="00C34E94" w:rsidRPr="008D0C57" w:rsidRDefault="00AC1407" w:rsidP="008D0C57">
            <w:pPr>
              <w:spacing w:after="0" w:line="240" w:lineRule="auto"/>
              <w:jc w:val="center"/>
              <w:rPr>
                <w:rFonts w:cs="Arial"/>
                <w:sz w:val="18"/>
                <w:szCs w:val="18"/>
                <w:lang w:val="en-GB"/>
              </w:rPr>
            </w:pPr>
            <w:r>
              <w:rPr>
                <w:rFonts w:cs="Arial"/>
                <w:sz w:val="18"/>
                <w:szCs w:val="18"/>
                <w:lang w:val="en-GB"/>
              </w:rPr>
              <w:t>300</w:t>
            </w:r>
          </w:p>
        </w:tc>
        <w:tc>
          <w:tcPr>
            <w:tcW w:w="1497" w:type="dxa"/>
            <w:shd w:val="clear" w:color="auto" w:fill="auto"/>
            <w:vAlign w:val="center"/>
          </w:tcPr>
          <w:p w14:paraId="056913EA" w14:textId="0F86FBF5" w:rsidR="00C34E94" w:rsidRPr="008D0C57" w:rsidRDefault="00AC1407" w:rsidP="008D0C57">
            <w:pPr>
              <w:spacing w:after="0" w:line="240" w:lineRule="auto"/>
              <w:jc w:val="center"/>
              <w:rPr>
                <w:rFonts w:cs="Arial"/>
                <w:sz w:val="18"/>
                <w:szCs w:val="18"/>
                <w:lang w:val="en-GB"/>
              </w:rPr>
            </w:pPr>
            <w:r>
              <w:rPr>
                <w:rFonts w:cs="Arial"/>
                <w:sz w:val="18"/>
                <w:szCs w:val="18"/>
                <w:lang w:val="en-GB"/>
              </w:rPr>
              <w:t>300</w:t>
            </w:r>
          </w:p>
        </w:tc>
        <w:tc>
          <w:tcPr>
            <w:tcW w:w="1092" w:type="dxa"/>
            <w:shd w:val="clear" w:color="auto" w:fill="auto"/>
            <w:vAlign w:val="center"/>
          </w:tcPr>
          <w:p w14:paraId="2B2DBCDE"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14B367B8"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r>
      <w:tr w:rsidR="008D0C57" w:rsidRPr="008D0C57" w14:paraId="502BC95E" w14:textId="77777777" w:rsidTr="00A246A2">
        <w:tc>
          <w:tcPr>
            <w:tcW w:w="2201" w:type="dxa"/>
            <w:shd w:val="clear" w:color="auto" w:fill="auto"/>
            <w:vAlign w:val="center"/>
          </w:tcPr>
          <w:p w14:paraId="00672411" w14:textId="77777777" w:rsidR="00C34E94" w:rsidRPr="008D0C57" w:rsidRDefault="00C34E94" w:rsidP="008D0C57">
            <w:pPr>
              <w:spacing w:after="0" w:line="240" w:lineRule="auto"/>
              <w:jc w:val="left"/>
              <w:rPr>
                <w:rFonts w:cs="Arial"/>
                <w:b/>
                <w:sz w:val="18"/>
                <w:szCs w:val="18"/>
                <w:lang w:val="en-GB"/>
              </w:rPr>
            </w:pPr>
            <w:proofErr w:type="spellStart"/>
            <w:r w:rsidRPr="008D0C57">
              <w:rPr>
                <w:rFonts w:cs="Arial"/>
                <w:b/>
                <w:sz w:val="18"/>
                <w:szCs w:val="18"/>
                <w:lang w:val="en-GB"/>
              </w:rPr>
              <w:t>FiberConnect</w:t>
            </w:r>
            <w:proofErr w:type="spellEnd"/>
            <w:r w:rsidRPr="008D0C57">
              <w:rPr>
                <w:rFonts w:cs="Arial"/>
                <w:b/>
                <w:sz w:val="18"/>
                <w:szCs w:val="18"/>
                <w:lang w:val="en-GB"/>
              </w:rPr>
              <w:t xml:space="preserve"> 500Mbit </w:t>
            </w:r>
            <w:proofErr w:type="spellStart"/>
            <w:r w:rsidRPr="008D0C57">
              <w:rPr>
                <w:rFonts w:cs="Arial"/>
                <w:b/>
                <w:sz w:val="18"/>
                <w:szCs w:val="18"/>
                <w:lang w:val="en-GB"/>
              </w:rPr>
              <w:t>synchron</w:t>
            </w:r>
            <w:proofErr w:type="spellEnd"/>
          </w:p>
        </w:tc>
        <w:tc>
          <w:tcPr>
            <w:tcW w:w="1622" w:type="dxa"/>
            <w:shd w:val="clear" w:color="auto" w:fill="auto"/>
            <w:vAlign w:val="center"/>
          </w:tcPr>
          <w:p w14:paraId="0FDF608B"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500/500</w:t>
            </w:r>
          </w:p>
        </w:tc>
        <w:tc>
          <w:tcPr>
            <w:tcW w:w="1380" w:type="dxa"/>
            <w:shd w:val="clear" w:color="auto" w:fill="auto"/>
            <w:vAlign w:val="center"/>
          </w:tcPr>
          <w:p w14:paraId="0787691A" w14:textId="61892380" w:rsidR="00C34E94" w:rsidRPr="008D0C57" w:rsidRDefault="00AC1407" w:rsidP="008D0C57">
            <w:pPr>
              <w:spacing w:after="0" w:line="240" w:lineRule="auto"/>
              <w:jc w:val="center"/>
              <w:rPr>
                <w:rFonts w:cs="Arial"/>
                <w:sz w:val="18"/>
                <w:szCs w:val="18"/>
                <w:lang w:val="en-GB"/>
              </w:rPr>
            </w:pPr>
            <w:r>
              <w:rPr>
                <w:rFonts w:cs="Arial"/>
                <w:sz w:val="18"/>
                <w:szCs w:val="18"/>
                <w:lang w:val="en-GB"/>
              </w:rPr>
              <w:t>500</w:t>
            </w:r>
          </w:p>
        </w:tc>
        <w:tc>
          <w:tcPr>
            <w:tcW w:w="1497" w:type="dxa"/>
            <w:shd w:val="clear" w:color="auto" w:fill="auto"/>
            <w:vAlign w:val="center"/>
          </w:tcPr>
          <w:p w14:paraId="70D7B98E" w14:textId="65051DA2" w:rsidR="00C34E94" w:rsidRPr="008D0C57" w:rsidRDefault="00AC1407" w:rsidP="008D0C57">
            <w:pPr>
              <w:spacing w:after="0" w:line="240" w:lineRule="auto"/>
              <w:jc w:val="center"/>
              <w:rPr>
                <w:rFonts w:cs="Arial"/>
                <w:sz w:val="18"/>
                <w:szCs w:val="18"/>
                <w:lang w:val="en-GB"/>
              </w:rPr>
            </w:pPr>
            <w:r>
              <w:rPr>
                <w:rFonts w:cs="Arial"/>
                <w:sz w:val="18"/>
                <w:szCs w:val="18"/>
                <w:lang w:val="en-GB"/>
              </w:rPr>
              <w:t>500</w:t>
            </w:r>
          </w:p>
        </w:tc>
        <w:tc>
          <w:tcPr>
            <w:tcW w:w="1092" w:type="dxa"/>
            <w:shd w:val="clear" w:color="auto" w:fill="auto"/>
            <w:vAlign w:val="center"/>
          </w:tcPr>
          <w:p w14:paraId="1EF667F1"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6DFE4F0E"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r>
      <w:tr w:rsidR="008D0C57" w:rsidRPr="008D0C57" w14:paraId="012F6D7B" w14:textId="77777777" w:rsidTr="00A246A2">
        <w:tc>
          <w:tcPr>
            <w:tcW w:w="2201" w:type="dxa"/>
            <w:shd w:val="clear" w:color="auto" w:fill="auto"/>
            <w:vAlign w:val="center"/>
          </w:tcPr>
          <w:p w14:paraId="3AD8E999" w14:textId="77777777" w:rsidR="00C34E94" w:rsidRPr="008D0C57" w:rsidRDefault="00C34E94" w:rsidP="008D0C57">
            <w:pPr>
              <w:spacing w:after="0" w:line="240" w:lineRule="auto"/>
              <w:jc w:val="left"/>
              <w:rPr>
                <w:rFonts w:cs="Arial"/>
                <w:b/>
                <w:color w:val="000000"/>
                <w:sz w:val="18"/>
                <w:szCs w:val="18"/>
              </w:rPr>
            </w:pPr>
            <w:proofErr w:type="spellStart"/>
            <w:r w:rsidRPr="008D0C57">
              <w:rPr>
                <w:rFonts w:cs="Arial"/>
                <w:b/>
                <w:color w:val="000000"/>
                <w:sz w:val="18"/>
                <w:szCs w:val="18"/>
              </w:rPr>
              <w:t>FiberConnect</w:t>
            </w:r>
            <w:proofErr w:type="spellEnd"/>
            <w:r w:rsidRPr="008D0C57">
              <w:rPr>
                <w:rFonts w:cs="Arial"/>
                <w:b/>
                <w:color w:val="000000"/>
                <w:sz w:val="18"/>
                <w:szCs w:val="18"/>
              </w:rPr>
              <w:t xml:space="preserve"> 1000Mbit </w:t>
            </w:r>
            <w:proofErr w:type="spellStart"/>
            <w:r w:rsidRPr="008D0C57">
              <w:rPr>
                <w:rFonts w:cs="Arial"/>
                <w:b/>
                <w:sz w:val="18"/>
                <w:szCs w:val="18"/>
                <w:lang w:val="en-GB"/>
              </w:rPr>
              <w:t>synchron</w:t>
            </w:r>
            <w:proofErr w:type="spellEnd"/>
          </w:p>
        </w:tc>
        <w:tc>
          <w:tcPr>
            <w:tcW w:w="1622" w:type="dxa"/>
            <w:shd w:val="clear" w:color="auto" w:fill="auto"/>
            <w:vAlign w:val="center"/>
          </w:tcPr>
          <w:p w14:paraId="2E86733E" w14:textId="77777777" w:rsidR="00C34E94" w:rsidRPr="008D0C57" w:rsidRDefault="00C34E94" w:rsidP="008D0C57">
            <w:pPr>
              <w:spacing w:after="0" w:line="240" w:lineRule="auto"/>
              <w:jc w:val="center"/>
              <w:rPr>
                <w:rFonts w:cs="Arial"/>
                <w:sz w:val="18"/>
                <w:szCs w:val="18"/>
                <w:lang w:val="en-GB"/>
              </w:rPr>
            </w:pPr>
            <w:proofErr w:type="spellStart"/>
            <w:r w:rsidRPr="008D0C57">
              <w:rPr>
                <w:rFonts w:cs="Arial"/>
                <w:sz w:val="18"/>
                <w:szCs w:val="18"/>
                <w:lang w:val="en-GB"/>
              </w:rPr>
              <w:t>bis</w:t>
            </w:r>
            <w:proofErr w:type="spellEnd"/>
            <w:r w:rsidRPr="008D0C57">
              <w:rPr>
                <w:rFonts w:cs="Arial"/>
                <w:sz w:val="18"/>
                <w:szCs w:val="18"/>
                <w:lang w:val="en-GB"/>
              </w:rPr>
              <w:t xml:space="preserve"> </w:t>
            </w:r>
            <w:proofErr w:type="spellStart"/>
            <w:r w:rsidRPr="008D0C57">
              <w:rPr>
                <w:rFonts w:cs="Arial"/>
                <w:sz w:val="18"/>
                <w:szCs w:val="18"/>
                <w:lang w:val="en-GB"/>
              </w:rPr>
              <w:t>zu</w:t>
            </w:r>
            <w:proofErr w:type="spellEnd"/>
            <w:r w:rsidRPr="008D0C57">
              <w:rPr>
                <w:rFonts w:cs="Arial"/>
                <w:sz w:val="18"/>
                <w:szCs w:val="18"/>
                <w:lang w:val="en-GB"/>
              </w:rPr>
              <w:t xml:space="preserve"> 1000/1000</w:t>
            </w:r>
          </w:p>
        </w:tc>
        <w:tc>
          <w:tcPr>
            <w:tcW w:w="1380" w:type="dxa"/>
            <w:shd w:val="clear" w:color="auto" w:fill="auto"/>
            <w:vAlign w:val="center"/>
          </w:tcPr>
          <w:p w14:paraId="76FFD122" w14:textId="41216F2C" w:rsidR="00C34E94" w:rsidRPr="008D0C57" w:rsidRDefault="00AC1407" w:rsidP="008D0C57">
            <w:pPr>
              <w:spacing w:after="0" w:line="240" w:lineRule="auto"/>
              <w:jc w:val="center"/>
              <w:rPr>
                <w:rFonts w:cs="Arial"/>
                <w:sz w:val="18"/>
                <w:szCs w:val="18"/>
                <w:lang w:val="en-GB"/>
              </w:rPr>
            </w:pPr>
            <w:r>
              <w:rPr>
                <w:rFonts w:cs="Arial"/>
                <w:sz w:val="18"/>
                <w:szCs w:val="18"/>
                <w:lang w:val="en-GB"/>
              </w:rPr>
              <w:t>10</w:t>
            </w:r>
            <w:r w:rsidR="00C34E94" w:rsidRPr="008D0C57">
              <w:rPr>
                <w:rFonts w:cs="Arial"/>
                <w:sz w:val="18"/>
                <w:szCs w:val="18"/>
                <w:lang w:val="en-GB"/>
              </w:rPr>
              <w:t>00</w:t>
            </w:r>
          </w:p>
        </w:tc>
        <w:tc>
          <w:tcPr>
            <w:tcW w:w="1497" w:type="dxa"/>
            <w:shd w:val="clear" w:color="auto" w:fill="auto"/>
            <w:vAlign w:val="center"/>
          </w:tcPr>
          <w:p w14:paraId="4F070DB8" w14:textId="07C2B064" w:rsidR="00C34E94" w:rsidRPr="008D0C57" w:rsidRDefault="00AC1407" w:rsidP="008D0C57">
            <w:pPr>
              <w:spacing w:after="0" w:line="240" w:lineRule="auto"/>
              <w:jc w:val="center"/>
              <w:rPr>
                <w:rFonts w:cs="Arial"/>
                <w:sz w:val="18"/>
                <w:szCs w:val="18"/>
                <w:lang w:val="en-GB"/>
              </w:rPr>
            </w:pPr>
            <w:r>
              <w:rPr>
                <w:rFonts w:cs="Arial"/>
                <w:sz w:val="18"/>
                <w:szCs w:val="18"/>
                <w:lang w:val="en-GB"/>
              </w:rPr>
              <w:t>10</w:t>
            </w:r>
            <w:r w:rsidR="00C34E94" w:rsidRPr="008D0C57">
              <w:rPr>
                <w:rFonts w:cs="Arial"/>
                <w:sz w:val="18"/>
                <w:szCs w:val="18"/>
                <w:lang w:val="en-GB"/>
              </w:rPr>
              <w:t>00</w:t>
            </w:r>
          </w:p>
        </w:tc>
        <w:tc>
          <w:tcPr>
            <w:tcW w:w="1092" w:type="dxa"/>
            <w:shd w:val="clear" w:color="auto" w:fill="auto"/>
            <w:vAlign w:val="center"/>
          </w:tcPr>
          <w:p w14:paraId="5CA63C29"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c>
          <w:tcPr>
            <w:tcW w:w="1134" w:type="dxa"/>
            <w:shd w:val="clear" w:color="auto" w:fill="auto"/>
            <w:vAlign w:val="center"/>
          </w:tcPr>
          <w:p w14:paraId="705ED572" w14:textId="77777777" w:rsidR="00C34E94" w:rsidRPr="008D0C57" w:rsidRDefault="00C34E94" w:rsidP="008D0C57">
            <w:pPr>
              <w:spacing w:after="0" w:line="240" w:lineRule="auto"/>
              <w:jc w:val="center"/>
              <w:rPr>
                <w:rFonts w:cs="Arial"/>
                <w:sz w:val="18"/>
                <w:szCs w:val="18"/>
                <w:lang w:val="en-GB"/>
              </w:rPr>
            </w:pPr>
            <w:r w:rsidRPr="008D0C57">
              <w:rPr>
                <w:rFonts w:cs="Arial"/>
                <w:sz w:val="18"/>
                <w:szCs w:val="18"/>
                <w:lang w:val="en-GB"/>
              </w:rPr>
              <w:t>10</w:t>
            </w:r>
          </w:p>
        </w:tc>
      </w:tr>
    </w:tbl>
    <w:p w14:paraId="1387ACED" w14:textId="77777777" w:rsidR="00C34E94" w:rsidRPr="004B3A90" w:rsidRDefault="00C34E94" w:rsidP="00C34E94">
      <w:pPr>
        <w:pStyle w:val="KeinLeerraum"/>
        <w:ind w:left="140" w:hanging="140"/>
        <w:rPr>
          <w:sz w:val="14"/>
        </w:rPr>
      </w:pPr>
      <w:r w:rsidRPr="004B3A90">
        <w:rPr>
          <w:sz w:val="14"/>
        </w:rPr>
        <w:t>* Die beworbene Dow-/</w:t>
      </w:r>
      <w:proofErr w:type="spellStart"/>
      <w:r w:rsidRPr="004B3A90">
        <w:rPr>
          <w:sz w:val="14"/>
        </w:rPr>
        <w:t>Uploadrate</w:t>
      </w:r>
      <w:proofErr w:type="spellEnd"/>
      <w:r w:rsidRPr="004B3A90">
        <w:rPr>
          <w:sz w:val="14"/>
        </w:rPr>
        <w:t xml:space="preserve"> entspricht auch gleichzeitig der maximal möglichen Bandbreite des Kundenanschlusses</w:t>
      </w:r>
    </w:p>
    <w:p w14:paraId="5701BE23" w14:textId="14684858" w:rsidR="00C34E94" w:rsidRPr="004B3A90" w:rsidRDefault="00C34E94" w:rsidP="00C34E94">
      <w:pPr>
        <w:pStyle w:val="KeinLeerraum"/>
        <w:ind w:left="140" w:hanging="140"/>
        <w:rPr>
          <w:sz w:val="14"/>
        </w:rPr>
      </w:pPr>
      <w:r w:rsidRPr="004B3A90">
        <w:rPr>
          <w:sz w:val="14"/>
        </w:rPr>
        <w:t>** Die in der Tabelle ausgewiesene normalerweise zur Verfügung stehende Geschwindigkeit im Sinne der Verordnung (EU) 2015/2120 stellt jene Bandbreite dar,</w:t>
      </w:r>
      <w:r w:rsidR="004B3A90">
        <w:rPr>
          <w:sz w:val="14"/>
        </w:rPr>
        <w:t xml:space="preserve"> </w:t>
      </w:r>
      <w:r w:rsidRPr="004B3A90">
        <w:rPr>
          <w:sz w:val="14"/>
        </w:rPr>
        <w:t>die vom Kunden zu 95% der Zeit eines Tages erreicht wird.</w:t>
      </w:r>
    </w:p>
    <w:p w14:paraId="78E83956" w14:textId="77777777" w:rsidR="00C34E94" w:rsidRPr="004B3A90" w:rsidRDefault="00C34E94" w:rsidP="00C34E94">
      <w:pPr>
        <w:pStyle w:val="KeinLeerraum"/>
        <w:ind w:left="140" w:hanging="140"/>
        <w:rPr>
          <w:sz w:val="14"/>
        </w:rPr>
      </w:pPr>
      <w:r w:rsidRPr="004B3A90">
        <w:rPr>
          <w:sz w:val="14"/>
        </w:rPr>
        <w:t>*** Theoriewert aus technischen Einschränkungen und der Netzstruktur, abhängig von Kundenanzahl und Nutzerverhalten</w:t>
      </w:r>
    </w:p>
    <w:p w14:paraId="7FECA10F" w14:textId="77777777" w:rsidR="00C34E94" w:rsidRDefault="00C34E94" w:rsidP="00C34E94">
      <w:pPr>
        <w:pStyle w:val="Listenabsatz"/>
        <w:ind w:left="-6"/>
      </w:pPr>
    </w:p>
    <w:p w14:paraId="33EBB05D" w14:textId="77777777" w:rsidR="00525D22" w:rsidRDefault="00525D22" w:rsidP="00525D22">
      <w:pPr>
        <w:pStyle w:val="Listenabsatz"/>
        <w:numPr>
          <w:ilvl w:val="1"/>
          <w:numId w:val="5"/>
        </w:numPr>
        <w:ind w:left="567" w:hanging="573"/>
      </w:pPr>
      <w:r>
        <w:t>Alle von COSYS angebotenen Internet Produkte sind, sofern nicht anders vereinbart,</w:t>
      </w:r>
      <w:r w:rsidRPr="000D4277">
        <w:t xml:space="preserve"> Flatrates ohne jede Zeit-, Volumenbegrenzung oder Drosselung</w:t>
      </w:r>
    </w:p>
    <w:p w14:paraId="73D9B99F" w14:textId="77777777" w:rsidR="00525D22" w:rsidRDefault="00525D22" w:rsidP="00525D22">
      <w:pPr>
        <w:pStyle w:val="Listenabsatz"/>
        <w:numPr>
          <w:ilvl w:val="1"/>
          <w:numId w:val="5"/>
        </w:numPr>
        <w:ind w:left="567" w:hanging="573"/>
      </w:pPr>
      <w:bookmarkStart w:id="4" w:name="OLE_LINK3"/>
      <w:bookmarkStart w:id="5" w:name="OLE_LINK4"/>
      <w:r>
        <w:t xml:space="preserve">Folgende Übersicht gibt einen Überblick darüber, in welchem Umfang typische Internetdienste genützt werden können. </w:t>
      </w:r>
      <w:bookmarkEnd w:id="4"/>
      <w:bookmarkEnd w:id="5"/>
      <w:r>
        <w:t>Berücksichtigt wird dabei die Bandbreite mit unbeschränktem Datentransfervolumen ohne Limitierung. Es erfolgt keine Drosselung oder Sperre nach Verbrauch eines bestimmten Datentransfervolumens.</w:t>
      </w:r>
    </w:p>
    <w:p w14:paraId="02B300CD" w14:textId="14C116AC" w:rsidR="00525D22" w:rsidRDefault="00815714" w:rsidP="00525D22">
      <w:pPr>
        <w:jc w:val="center"/>
      </w:pPr>
      <w:ins w:id="6" w:author="Jorj Catalin Colesnicov" w:date="2017-11-06T16:17:00Z">
        <w:r>
          <w:rPr>
            <w:rFonts w:ascii="FontAwesome" w:hAnsi="FontAwesome"/>
            <w:sz w:val="36"/>
          </w:rPr>
          <w:sym w:font="Wingdings" w:char="F04A"/>
        </w:r>
      </w:ins>
      <w:del w:id="7" w:author="Jorj Catalin Colesnicov" w:date="2017-11-06T16:17:00Z">
        <w:r w:rsidR="00525D22" w:rsidRPr="00CC068F" w:rsidDel="00815714">
          <w:rPr>
            <w:rFonts w:ascii="FontAwesome" w:hAnsi="FontAwesome"/>
            <w:sz w:val="36"/>
          </w:rPr>
          <w:delText></w:delText>
        </w:r>
      </w:del>
      <w:r w:rsidR="00525D22">
        <w:t xml:space="preserve"> = Dienst funktioniert vorrausichtlich</w:t>
      </w:r>
      <w:r w:rsidR="00525D22">
        <w:tab/>
      </w:r>
      <w:ins w:id="8" w:author="Jorj Catalin Colesnicov" w:date="2017-11-06T16:18:00Z">
        <w:r>
          <w:rPr>
            <w:rFonts w:ascii="FontAwesome" w:hAnsi="FontAwesome"/>
            <w:sz w:val="36"/>
          </w:rPr>
          <w:sym w:font="Wingdings" w:char="F04C"/>
        </w:r>
      </w:ins>
      <w:del w:id="9" w:author="Jorj Catalin Colesnicov" w:date="2017-11-06T16:18:00Z">
        <w:r w:rsidR="00525D22" w:rsidRPr="00CC068F" w:rsidDel="00815714">
          <w:rPr>
            <w:rFonts w:ascii="FontAwesome" w:hAnsi="FontAwesome"/>
            <w:sz w:val="36"/>
          </w:rPr>
          <w:delText></w:delText>
        </w:r>
      </w:del>
      <w:r w:rsidR="00525D22">
        <w:t xml:space="preserve"> = Dienst funktioniert nicht mehr#</w:t>
      </w:r>
    </w:p>
    <w:tbl>
      <w:tblPr>
        <w:tblW w:w="7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0" w:author="Jorj Catalin Colesnicov" w:date="2017-11-06T15:15:00Z">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3640"/>
        <w:gridCol w:w="2004"/>
        <w:gridCol w:w="2004"/>
        <w:tblGridChange w:id="11">
          <w:tblGrid>
            <w:gridCol w:w="3640"/>
            <w:gridCol w:w="2004"/>
            <w:gridCol w:w="2004"/>
          </w:tblGrid>
        </w:tblGridChange>
      </w:tblGrid>
      <w:tr w:rsidR="00D46D4E" w:rsidRPr="00624098" w14:paraId="1EBAD40B" w14:textId="77777777" w:rsidTr="00D46D4E">
        <w:trPr>
          <w:trHeight w:val="388"/>
          <w:jc w:val="center"/>
          <w:trPrChange w:id="12" w:author="Jorj Catalin Colesnicov" w:date="2017-11-06T15:15:00Z">
            <w:trPr>
              <w:trHeight w:val="388"/>
              <w:jc w:val="center"/>
            </w:trPr>
          </w:trPrChange>
        </w:trPr>
        <w:tc>
          <w:tcPr>
            <w:tcW w:w="3640" w:type="dxa"/>
            <w:tcPrChange w:id="13" w:author="Jorj Catalin Colesnicov" w:date="2017-11-06T15:15:00Z">
              <w:tcPr>
                <w:tcW w:w="3640" w:type="dxa"/>
              </w:tcPr>
            </w:tcPrChange>
          </w:tcPr>
          <w:p w14:paraId="28326BA7" w14:textId="77777777" w:rsidR="00D46D4E" w:rsidRPr="00624098" w:rsidRDefault="00D46D4E" w:rsidP="00D46D4E">
            <w:pPr>
              <w:autoSpaceDE w:val="0"/>
              <w:autoSpaceDN w:val="0"/>
              <w:adjustRightInd w:val="0"/>
              <w:spacing w:after="0" w:line="240" w:lineRule="auto"/>
              <w:rPr>
                <w:rFonts w:cs="Arial"/>
                <w:color w:val="000000"/>
              </w:rPr>
            </w:pPr>
            <w:r w:rsidRPr="00624098">
              <w:rPr>
                <w:rFonts w:cs="Arial"/>
                <w:b/>
                <w:bCs/>
                <w:color w:val="000000"/>
              </w:rPr>
              <w:t xml:space="preserve">Dienst </w:t>
            </w:r>
          </w:p>
          <w:p w14:paraId="31589B78" w14:textId="77777777" w:rsidR="00D46D4E" w:rsidRPr="00624098" w:rsidRDefault="00D46D4E" w:rsidP="00D46D4E">
            <w:pPr>
              <w:autoSpaceDE w:val="0"/>
              <w:autoSpaceDN w:val="0"/>
              <w:adjustRightInd w:val="0"/>
              <w:spacing w:after="0" w:line="240" w:lineRule="auto"/>
              <w:rPr>
                <w:rFonts w:cs="Arial"/>
                <w:color w:val="000000"/>
              </w:rPr>
            </w:pPr>
            <w:r w:rsidRPr="00624098">
              <w:rPr>
                <w:rFonts w:cs="Arial"/>
                <w:b/>
                <w:bCs/>
                <w:color w:val="000000"/>
              </w:rPr>
              <w:t xml:space="preserve">(Notwendige Bandbreite/ </w:t>
            </w:r>
          </w:p>
          <w:p w14:paraId="2F51251C" w14:textId="77777777" w:rsidR="00D46D4E" w:rsidRPr="00624098" w:rsidRDefault="00D46D4E" w:rsidP="00D46D4E">
            <w:pPr>
              <w:autoSpaceDE w:val="0"/>
              <w:autoSpaceDN w:val="0"/>
              <w:adjustRightInd w:val="0"/>
              <w:spacing w:after="0" w:line="240" w:lineRule="auto"/>
              <w:rPr>
                <w:rFonts w:cs="Arial"/>
                <w:color w:val="000000"/>
              </w:rPr>
            </w:pPr>
            <w:r w:rsidRPr="00624098">
              <w:rPr>
                <w:rFonts w:cs="Arial"/>
                <w:b/>
                <w:bCs/>
                <w:color w:val="000000"/>
              </w:rPr>
              <w:t xml:space="preserve">Richtwerte) </w:t>
            </w:r>
          </w:p>
        </w:tc>
        <w:tc>
          <w:tcPr>
            <w:tcW w:w="2004" w:type="dxa"/>
            <w:tcPrChange w:id="14" w:author="Jorj Catalin Colesnicov" w:date="2017-11-06T15:15:00Z">
              <w:tcPr>
                <w:tcW w:w="2004" w:type="dxa"/>
              </w:tcPr>
            </w:tcPrChange>
          </w:tcPr>
          <w:p w14:paraId="69A3D1F8" w14:textId="627652BE" w:rsidR="00D46D4E" w:rsidRDefault="00D46D4E" w:rsidP="00D46D4E">
            <w:pPr>
              <w:autoSpaceDE w:val="0"/>
              <w:autoSpaceDN w:val="0"/>
              <w:adjustRightInd w:val="0"/>
              <w:spacing w:after="0" w:line="240" w:lineRule="auto"/>
              <w:rPr>
                <w:rFonts w:cs="Arial"/>
                <w:b/>
                <w:bCs/>
                <w:color w:val="000000"/>
              </w:rPr>
            </w:pPr>
            <w:ins w:id="15" w:author="Jorj Catalin Colesnicov" w:date="2017-11-06T15:15:00Z">
              <w:r>
                <w:rPr>
                  <w:rFonts w:cs="Arial"/>
                  <w:b/>
                  <w:bCs/>
                  <w:color w:val="000000"/>
                </w:rPr>
                <w:t>&lt; 5 Mbit</w:t>
              </w:r>
            </w:ins>
          </w:p>
        </w:tc>
        <w:tc>
          <w:tcPr>
            <w:tcW w:w="2004" w:type="dxa"/>
            <w:tcPrChange w:id="16" w:author="Jorj Catalin Colesnicov" w:date="2017-11-06T15:15:00Z">
              <w:tcPr>
                <w:tcW w:w="2004" w:type="dxa"/>
              </w:tcPr>
            </w:tcPrChange>
          </w:tcPr>
          <w:p w14:paraId="570966D5" w14:textId="16A8258C" w:rsidR="00D46D4E" w:rsidRPr="00624098" w:rsidRDefault="00D46D4E" w:rsidP="00D46D4E">
            <w:pPr>
              <w:autoSpaceDE w:val="0"/>
              <w:autoSpaceDN w:val="0"/>
              <w:adjustRightInd w:val="0"/>
              <w:spacing w:after="0" w:line="240" w:lineRule="auto"/>
              <w:rPr>
                <w:rFonts w:cs="Arial"/>
                <w:color w:val="000000"/>
              </w:rPr>
            </w:pPr>
            <w:r>
              <w:rPr>
                <w:rFonts w:cs="Arial"/>
                <w:b/>
                <w:bCs/>
                <w:color w:val="000000"/>
              </w:rPr>
              <w:t>≥ 15 Mbit</w:t>
            </w:r>
          </w:p>
        </w:tc>
      </w:tr>
      <w:tr w:rsidR="00D46D4E" w:rsidRPr="00624098" w14:paraId="40468DED" w14:textId="77777777" w:rsidTr="00D46D4E">
        <w:trPr>
          <w:trHeight w:val="444"/>
          <w:jc w:val="center"/>
          <w:trPrChange w:id="17" w:author="Jorj Catalin Colesnicov" w:date="2017-11-06T15:15:00Z">
            <w:trPr>
              <w:trHeight w:val="444"/>
              <w:jc w:val="center"/>
            </w:trPr>
          </w:trPrChange>
        </w:trPr>
        <w:tc>
          <w:tcPr>
            <w:tcW w:w="3640" w:type="dxa"/>
            <w:vAlign w:val="center"/>
            <w:tcPrChange w:id="18" w:author="Jorj Catalin Colesnicov" w:date="2017-11-06T15:15:00Z">
              <w:tcPr>
                <w:tcW w:w="3640" w:type="dxa"/>
                <w:vAlign w:val="center"/>
              </w:tcPr>
            </w:tcPrChange>
          </w:tcPr>
          <w:p w14:paraId="00657B99" w14:textId="77777777" w:rsidR="00D46D4E" w:rsidRPr="00624098" w:rsidRDefault="00D46D4E" w:rsidP="00D46D4E">
            <w:pPr>
              <w:autoSpaceDE w:val="0"/>
              <w:autoSpaceDN w:val="0"/>
              <w:adjustRightInd w:val="0"/>
              <w:spacing w:after="0" w:line="240" w:lineRule="auto"/>
              <w:jc w:val="left"/>
              <w:rPr>
                <w:rFonts w:cs="Arial"/>
                <w:color w:val="000000"/>
                <w:lang w:val="en-GB"/>
              </w:rPr>
            </w:pPr>
            <w:r w:rsidRPr="00624098">
              <w:rPr>
                <w:rFonts w:cs="Arial"/>
                <w:color w:val="000000"/>
                <w:lang w:val="en-GB"/>
              </w:rPr>
              <w:t xml:space="preserve">Internet </w:t>
            </w:r>
            <w:proofErr w:type="spellStart"/>
            <w:r w:rsidRPr="00624098">
              <w:rPr>
                <w:rFonts w:cs="Arial"/>
                <w:color w:val="000000"/>
                <w:lang w:val="en-GB"/>
              </w:rPr>
              <w:t>surfen</w:t>
            </w:r>
            <w:proofErr w:type="spellEnd"/>
            <w:r w:rsidRPr="00624098">
              <w:rPr>
                <w:rFonts w:cs="Arial"/>
                <w:color w:val="000000"/>
                <w:lang w:val="en-GB"/>
              </w:rPr>
              <w:t xml:space="preserve"> (ca. 2 Mbit/s) </w:t>
            </w:r>
          </w:p>
        </w:tc>
        <w:tc>
          <w:tcPr>
            <w:tcW w:w="2004" w:type="dxa"/>
            <w:vAlign w:val="center"/>
            <w:tcPrChange w:id="19" w:author="Jorj Catalin Colesnicov" w:date="2017-11-06T15:15:00Z">
              <w:tcPr>
                <w:tcW w:w="2004" w:type="dxa"/>
                <w:vAlign w:val="center"/>
              </w:tcPr>
            </w:tcPrChange>
          </w:tcPr>
          <w:p w14:paraId="2C20DF6C" w14:textId="3B52CF38" w:rsidR="00D46D4E" w:rsidRPr="00D46D4E" w:rsidRDefault="00815714" w:rsidP="00D46D4E">
            <w:pPr>
              <w:autoSpaceDE w:val="0"/>
              <w:autoSpaceDN w:val="0"/>
              <w:adjustRightInd w:val="0"/>
              <w:spacing w:after="0" w:line="240" w:lineRule="auto"/>
              <w:jc w:val="center"/>
              <w:rPr>
                <w:ins w:id="20" w:author="Jorj Catalin Colesnicov" w:date="2017-11-06T15:15:00Z"/>
                <w:rFonts w:ascii="FontAwesome" w:hAnsi="FontAwesome"/>
                <w:sz w:val="36"/>
                <w:lang w:val="en-GB"/>
              </w:rPr>
            </w:pPr>
            <w:ins w:id="21" w:author="Jorj Catalin Colesnicov" w:date="2017-11-06T16:17:00Z">
              <w:r>
                <w:rPr>
                  <w:rFonts w:ascii="FontAwesome" w:hAnsi="FontAwesome"/>
                  <w:sz w:val="36"/>
                </w:rPr>
                <w:sym w:font="Wingdings" w:char="F04A"/>
              </w:r>
            </w:ins>
          </w:p>
        </w:tc>
        <w:tc>
          <w:tcPr>
            <w:tcW w:w="2004" w:type="dxa"/>
            <w:vAlign w:val="center"/>
            <w:tcPrChange w:id="22" w:author="Jorj Catalin Colesnicov" w:date="2017-11-06T15:15:00Z">
              <w:tcPr>
                <w:tcW w:w="2004" w:type="dxa"/>
                <w:vAlign w:val="center"/>
              </w:tcPr>
            </w:tcPrChange>
          </w:tcPr>
          <w:p w14:paraId="504348A4" w14:textId="3D8FC83C" w:rsidR="00D46D4E" w:rsidRPr="00CC068F" w:rsidRDefault="00815714" w:rsidP="00D46D4E">
            <w:pPr>
              <w:autoSpaceDE w:val="0"/>
              <w:autoSpaceDN w:val="0"/>
              <w:adjustRightInd w:val="0"/>
              <w:spacing w:after="0" w:line="240" w:lineRule="auto"/>
              <w:jc w:val="center"/>
              <w:rPr>
                <w:rFonts w:cs="Arial"/>
                <w:color w:val="000000"/>
                <w:sz w:val="36"/>
                <w:lang w:val="en-GB"/>
              </w:rPr>
            </w:pPr>
            <w:ins w:id="23" w:author="Jorj Catalin Colesnicov" w:date="2017-11-06T16:17:00Z">
              <w:r>
                <w:rPr>
                  <w:rFonts w:ascii="FontAwesome" w:hAnsi="FontAwesome"/>
                  <w:sz w:val="36"/>
                </w:rPr>
                <w:sym w:font="Wingdings" w:char="F04A"/>
              </w:r>
            </w:ins>
            <w:del w:id="24" w:author="Jorj Catalin Colesnicov" w:date="2017-11-06T16:17:00Z">
              <w:r w:rsidR="00D46D4E" w:rsidRPr="00CC068F" w:rsidDel="00815714">
                <w:rPr>
                  <w:rFonts w:ascii="FontAwesome" w:hAnsi="FontAwesome"/>
                  <w:sz w:val="36"/>
                </w:rPr>
                <w:delText></w:delText>
              </w:r>
            </w:del>
          </w:p>
        </w:tc>
      </w:tr>
      <w:tr w:rsidR="00D46D4E" w:rsidRPr="00624098" w14:paraId="527AD57F" w14:textId="77777777" w:rsidTr="00D46D4E">
        <w:trPr>
          <w:trHeight w:val="444"/>
          <w:jc w:val="center"/>
          <w:trPrChange w:id="25" w:author="Jorj Catalin Colesnicov" w:date="2017-11-06T15:15:00Z">
            <w:trPr>
              <w:trHeight w:val="444"/>
              <w:jc w:val="center"/>
            </w:trPr>
          </w:trPrChange>
        </w:trPr>
        <w:tc>
          <w:tcPr>
            <w:tcW w:w="3640" w:type="dxa"/>
            <w:vAlign w:val="center"/>
            <w:tcPrChange w:id="26" w:author="Jorj Catalin Colesnicov" w:date="2017-11-06T15:15:00Z">
              <w:tcPr>
                <w:tcW w:w="3640" w:type="dxa"/>
                <w:vAlign w:val="center"/>
              </w:tcPr>
            </w:tcPrChange>
          </w:tcPr>
          <w:p w14:paraId="6DBF96DC" w14:textId="77777777" w:rsidR="00D46D4E" w:rsidRPr="00624098" w:rsidRDefault="00D46D4E" w:rsidP="00D46D4E">
            <w:pPr>
              <w:autoSpaceDE w:val="0"/>
              <w:autoSpaceDN w:val="0"/>
              <w:adjustRightInd w:val="0"/>
              <w:spacing w:after="0" w:line="240" w:lineRule="auto"/>
              <w:jc w:val="left"/>
              <w:rPr>
                <w:rFonts w:cs="Arial"/>
                <w:color w:val="000000"/>
                <w:lang w:val="en-GB"/>
              </w:rPr>
            </w:pPr>
            <w:proofErr w:type="spellStart"/>
            <w:r w:rsidRPr="00624098">
              <w:rPr>
                <w:rFonts w:cs="Arial"/>
                <w:color w:val="000000"/>
                <w:lang w:val="en-GB"/>
              </w:rPr>
              <w:t>Videostreaming</w:t>
            </w:r>
            <w:proofErr w:type="spellEnd"/>
            <w:r w:rsidRPr="00624098">
              <w:rPr>
                <w:rFonts w:cs="Arial"/>
                <w:color w:val="000000"/>
                <w:lang w:val="en-GB"/>
              </w:rPr>
              <w:t xml:space="preserve"> HD (ca. 5 Mbit/s)</w:t>
            </w:r>
          </w:p>
        </w:tc>
        <w:tc>
          <w:tcPr>
            <w:tcW w:w="2004" w:type="dxa"/>
            <w:vAlign w:val="center"/>
            <w:tcPrChange w:id="27" w:author="Jorj Catalin Colesnicov" w:date="2017-11-06T15:15:00Z">
              <w:tcPr>
                <w:tcW w:w="2004" w:type="dxa"/>
                <w:vAlign w:val="center"/>
              </w:tcPr>
            </w:tcPrChange>
          </w:tcPr>
          <w:p w14:paraId="54C76D18" w14:textId="39EBCB0E" w:rsidR="00D46D4E" w:rsidRPr="00D46D4E" w:rsidRDefault="00815714" w:rsidP="00D46D4E">
            <w:pPr>
              <w:autoSpaceDE w:val="0"/>
              <w:autoSpaceDN w:val="0"/>
              <w:adjustRightInd w:val="0"/>
              <w:spacing w:after="0" w:line="240" w:lineRule="auto"/>
              <w:jc w:val="center"/>
              <w:rPr>
                <w:ins w:id="28" w:author="Jorj Catalin Colesnicov" w:date="2017-11-06T15:15:00Z"/>
                <w:rFonts w:ascii="FontAwesome" w:hAnsi="FontAwesome"/>
                <w:sz w:val="36"/>
                <w:lang w:val="en-GB"/>
              </w:rPr>
            </w:pPr>
            <w:ins w:id="29" w:author="Jorj Catalin Colesnicov" w:date="2017-11-06T16:18:00Z">
              <w:r>
                <w:rPr>
                  <w:rFonts w:ascii="FontAwesome" w:hAnsi="FontAwesome"/>
                  <w:sz w:val="36"/>
                </w:rPr>
                <w:sym w:font="Wingdings" w:char="F04C"/>
              </w:r>
            </w:ins>
          </w:p>
        </w:tc>
        <w:tc>
          <w:tcPr>
            <w:tcW w:w="2004" w:type="dxa"/>
            <w:vAlign w:val="center"/>
            <w:tcPrChange w:id="30" w:author="Jorj Catalin Colesnicov" w:date="2017-11-06T15:15:00Z">
              <w:tcPr>
                <w:tcW w:w="2004" w:type="dxa"/>
                <w:vAlign w:val="center"/>
              </w:tcPr>
            </w:tcPrChange>
          </w:tcPr>
          <w:p w14:paraId="6A0B66FD" w14:textId="6354CB7D" w:rsidR="00D46D4E" w:rsidRPr="00CC068F" w:rsidRDefault="00815714" w:rsidP="00D46D4E">
            <w:pPr>
              <w:autoSpaceDE w:val="0"/>
              <w:autoSpaceDN w:val="0"/>
              <w:adjustRightInd w:val="0"/>
              <w:spacing w:after="0" w:line="240" w:lineRule="auto"/>
              <w:jc w:val="center"/>
              <w:rPr>
                <w:rFonts w:cs="Arial"/>
                <w:color w:val="000000"/>
                <w:sz w:val="36"/>
                <w:lang w:val="en-GB"/>
              </w:rPr>
            </w:pPr>
            <w:ins w:id="31" w:author="Jorj Catalin Colesnicov" w:date="2017-11-06T16:17:00Z">
              <w:r>
                <w:rPr>
                  <w:rFonts w:ascii="FontAwesome" w:hAnsi="FontAwesome"/>
                  <w:sz w:val="36"/>
                </w:rPr>
                <w:sym w:font="Wingdings" w:char="F04A"/>
              </w:r>
            </w:ins>
            <w:del w:id="32" w:author="Jorj Catalin Colesnicov" w:date="2017-11-06T16:17:00Z">
              <w:r w:rsidR="00D46D4E" w:rsidRPr="00CC068F" w:rsidDel="00815714">
                <w:rPr>
                  <w:rFonts w:ascii="FontAwesome" w:hAnsi="FontAwesome"/>
                  <w:sz w:val="36"/>
                </w:rPr>
                <w:delText></w:delText>
              </w:r>
            </w:del>
          </w:p>
        </w:tc>
      </w:tr>
      <w:tr w:rsidR="00D46D4E" w:rsidRPr="00624098" w14:paraId="6C98FE7C" w14:textId="77777777" w:rsidTr="00D46D4E">
        <w:trPr>
          <w:trHeight w:val="441"/>
          <w:jc w:val="center"/>
          <w:trPrChange w:id="33" w:author="Jorj Catalin Colesnicov" w:date="2017-11-06T15:15:00Z">
            <w:trPr>
              <w:trHeight w:val="441"/>
              <w:jc w:val="center"/>
            </w:trPr>
          </w:trPrChange>
        </w:trPr>
        <w:tc>
          <w:tcPr>
            <w:tcW w:w="3640" w:type="dxa"/>
            <w:vAlign w:val="center"/>
            <w:tcPrChange w:id="34" w:author="Jorj Catalin Colesnicov" w:date="2017-11-06T15:15:00Z">
              <w:tcPr>
                <w:tcW w:w="3640" w:type="dxa"/>
                <w:vAlign w:val="center"/>
              </w:tcPr>
            </w:tcPrChange>
          </w:tcPr>
          <w:p w14:paraId="4D5D3DF4" w14:textId="77777777" w:rsidR="00D46D4E" w:rsidRPr="00624098" w:rsidRDefault="00D46D4E" w:rsidP="00D46D4E">
            <w:pPr>
              <w:autoSpaceDE w:val="0"/>
              <w:autoSpaceDN w:val="0"/>
              <w:adjustRightInd w:val="0"/>
              <w:spacing w:after="0" w:line="240" w:lineRule="auto"/>
              <w:jc w:val="left"/>
              <w:rPr>
                <w:rFonts w:cs="Arial"/>
                <w:color w:val="000000"/>
                <w:lang w:val="en-GB"/>
              </w:rPr>
            </w:pPr>
            <w:proofErr w:type="spellStart"/>
            <w:r w:rsidRPr="00624098">
              <w:rPr>
                <w:rFonts w:cs="Arial"/>
                <w:color w:val="000000"/>
                <w:lang w:val="en-GB"/>
              </w:rPr>
              <w:t>V</w:t>
            </w:r>
            <w:r>
              <w:rPr>
                <w:rFonts w:cs="Arial"/>
                <w:color w:val="000000"/>
                <w:lang w:val="en-GB"/>
              </w:rPr>
              <w:t>ideostreaming</w:t>
            </w:r>
            <w:proofErr w:type="spellEnd"/>
            <w:r>
              <w:rPr>
                <w:rFonts w:cs="Arial"/>
                <w:color w:val="000000"/>
                <w:lang w:val="en-GB"/>
              </w:rPr>
              <w:t xml:space="preserve"> SD (ca. 2 Mbit/s)</w:t>
            </w:r>
          </w:p>
        </w:tc>
        <w:tc>
          <w:tcPr>
            <w:tcW w:w="2004" w:type="dxa"/>
            <w:vAlign w:val="center"/>
            <w:tcPrChange w:id="35" w:author="Jorj Catalin Colesnicov" w:date="2017-11-06T15:15:00Z">
              <w:tcPr>
                <w:tcW w:w="2004" w:type="dxa"/>
                <w:vAlign w:val="center"/>
              </w:tcPr>
            </w:tcPrChange>
          </w:tcPr>
          <w:p w14:paraId="32EAF031" w14:textId="09C2A6BD" w:rsidR="00D46D4E" w:rsidRPr="00D46D4E" w:rsidRDefault="00815714" w:rsidP="00D46D4E">
            <w:pPr>
              <w:autoSpaceDE w:val="0"/>
              <w:autoSpaceDN w:val="0"/>
              <w:adjustRightInd w:val="0"/>
              <w:spacing w:after="0" w:line="240" w:lineRule="auto"/>
              <w:jc w:val="center"/>
              <w:rPr>
                <w:ins w:id="36" w:author="Jorj Catalin Colesnicov" w:date="2017-11-06T15:15:00Z"/>
                <w:rFonts w:ascii="FontAwesome" w:hAnsi="FontAwesome"/>
                <w:sz w:val="36"/>
                <w:lang w:val="en-GB"/>
              </w:rPr>
            </w:pPr>
            <w:ins w:id="37" w:author="Jorj Catalin Colesnicov" w:date="2017-11-06T16:17:00Z">
              <w:r>
                <w:rPr>
                  <w:rFonts w:ascii="FontAwesome" w:hAnsi="FontAwesome"/>
                  <w:sz w:val="36"/>
                </w:rPr>
                <w:sym w:font="Wingdings" w:char="F04A"/>
              </w:r>
            </w:ins>
          </w:p>
        </w:tc>
        <w:tc>
          <w:tcPr>
            <w:tcW w:w="2004" w:type="dxa"/>
            <w:vAlign w:val="center"/>
            <w:tcPrChange w:id="38" w:author="Jorj Catalin Colesnicov" w:date="2017-11-06T15:15:00Z">
              <w:tcPr>
                <w:tcW w:w="2004" w:type="dxa"/>
                <w:vAlign w:val="center"/>
              </w:tcPr>
            </w:tcPrChange>
          </w:tcPr>
          <w:p w14:paraId="0D1EAB29" w14:textId="3329C071" w:rsidR="00D46D4E" w:rsidRPr="00CC068F" w:rsidRDefault="00D46D4E" w:rsidP="00D46D4E">
            <w:pPr>
              <w:autoSpaceDE w:val="0"/>
              <w:autoSpaceDN w:val="0"/>
              <w:adjustRightInd w:val="0"/>
              <w:spacing w:after="0" w:line="240" w:lineRule="auto"/>
              <w:jc w:val="center"/>
              <w:rPr>
                <w:rFonts w:cs="Arial"/>
                <w:color w:val="000000"/>
                <w:sz w:val="36"/>
                <w:lang w:val="en-GB"/>
              </w:rPr>
            </w:pPr>
            <w:del w:id="39" w:author="Jorj Catalin Colesnicov" w:date="2017-11-06T16:17:00Z">
              <w:r w:rsidRPr="00CC068F" w:rsidDel="00815714">
                <w:rPr>
                  <w:rFonts w:ascii="FontAwesome" w:hAnsi="FontAwesome"/>
                  <w:sz w:val="36"/>
                </w:rPr>
                <w:delText></w:delText>
              </w:r>
            </w:del>
            <w:ins w:id="40" w:author="Jorj Catalin Colesnicov" w:date="2017-11-06T16:17:00Z">
              <w:r w:rsidR="00815714">
                <w:rPr>
                  <w:rFonts w:ascii="FontAwesome" w:hAnsi="FontAwesome"/>
                  <w:sz w:val="36"/>
                </w:rPr>
                <w:sym w:font="Wingdings" w:char="F04A"/>
              </w:r>
            </w:ins>
          </w:p>
        </w:tc>
      </w:tr>
      <w:tr w:rsidR="00D46D4E" w:rsidRPr="00624098" w14:paraId="070DEB98" w14:textId="77777777" w:rsidTr="00D46D4E">
        <w:trPr>
          <w:trHeight w:val="441"/>
          <w:jc w:val="center"/>
          <w:trPrChange w:id="41" w:author="Jorj Catalin Colesnicov" w:date="2017-11-06T15:15:00Z">
            <w:trPr>
              <w:trHeight w:val="441"/>
              <w:jc w:val="center"/>
            </w:trPr>
          </w:trPrChange>
        </w:trPr>
        <w:tc>
          <w:tcPr>
            <w:tcW w:w="3640" w:type="dxa"/>
            <w:vAlign w:val="center"/>
            <w:tcPrChange w:id="42" w:author="Jorj Catalin Colesnicov" w:date="2017-11-06T15:15:00Z">
              <w:tcPr>
                <w:tcW w:w="3640" w:type="dxa"/>
                <w:vAlign w:val="center"/>
              </w:tcPr>
            </w:tcPrChange>
          </w:tcPr>
          <w:p w14:paraId="4467DCE6" w14:textId="77777777" w:rsidR="00D46D4E" w:rsidRPr="00624098" w:rsidRDefault="00D46D4E" w:rsidP="00D46D4E">
            <w:pPr>
              <w:autoSpaceDE w:val="0"/>
              <w:autoSpaceDN w:val="0"/>
              <w:adjustRightInd w:val="0"/>
              <w:spacing w:after="0" w:line="240" w:lineRule="auto"/>
              <w:jc w:val="left"/>
              <w:rPr>
                <w:rFonts w:cs="Arial"/>
                <w:color w:val="000000"/>
                <w:lang w:val="en-GB"/>
              </w:rPr>
            </w:pPr>
            <w:proofErr w:type="spellStart"/>
            <w:r w:rsidRPr="00624098">
              <w:rPr>
                <w:rFonts w:cs="Arial"/>
                <w:color w:val="000000"/>
                <w:lang w:val="en-GB"/>
              </w:rPr>
              <w:t>Videostreaming</w:t>
            </w:r>
            <w:proofErr w:type="spellEnd"/>
            <w:r w:rsidRPr="00624098">
              <w:rPr>
                <w:rFonts w:cs="Arial"/>
                <w:color w:val="000000"/>
                <w:lang w:val="en-GB"/>
              </w:rPr>
              <w:t xml:space="preserve"> 4k (ca. 20 Mbit/s)</w:t>
            </w:r>
          </w:p>
        </w:tc>
        <w:tc>
          <w:tcPr>
            <w:tcW w:w="2004" w:type="dxa"/>
            <w:vAlign w:val="center"/>
            <w:tcPrChange w:id="43" w:author="Jorj Catalin Colesnicov" w:date="2017-11-06T15:15:00Z">
              <w:tcPr>
                <w:tcW w:w="2004" w:type="dxa"/>
                <w:vAlign w:val="center"/>
              </w:tcPr>
            </w:tcPrChange>
          </w:tcPr>
          <w:p w14:paraId="2D9DF242" w14:textId="2406DA3A" w:rsidR="00D46D4E" w:rsidRPr="00D46D4E" w:rsidRDefault="00815714" w:rsidP="00D46D4E">
            <w:pPr>
              <w:autoSpaceDE w:val="0"/>
              <w:autoSpaceDN w:val="0"/>
              <w:adjustRightInd w:val="0"/>
              <w:spacing w:after="0" w:line="240" w:lineRule="auto"/>
              <w:jc w:val="center"/>
              <w:rPr>
                <w:ins w:id="44" w:author="Jorj Catalin Colesnicov" w:date="2017-11-06T15:15:00Z"/>
                <w:rFonts w:ascii="FontAwesome" w:hAnsi="FontAwesome"/>
                <w:sz w:val="36"/>
                <w:lang w:val="en-GB"/>
              </w:rPr>
            </w:pPr>
            <w:ins w:id="45" w:author="Jorj Catalin Colesnicov" w:date="2017-11-06T16:18:00Z">
              <w:r>
                <w:rPr>
                  <w:rFonts w:ascii="FontAwesome" w:hAnsi="FontAwesome"/>
                  <w:sz w:val="36"/>
                </w:rPr>
                <w:sym w:font="Wingdings" w:char="F04C"/>
              </w:r>
            </w:ins>
          </w:p>
        </w:tc>
        <w:tc>
          <w:tcPr>
            <w:tcW w:w="2004" w:type="dxa"/>
            <w:vAlign w:val="center"/>
            <w:tcPrChange w:id="46" w:author="Jorj Catalin Colesnicov" w:date="2017-11-06T15:15:00Z">
              <w:tcPr>
                <w:tcW w:w="2004" w:type="dxa"/>
                <w:vAlign w:val="center"/>
              </w:tcPr>
            </w:tcPrChange>
          </w:tcPr>
          <w:p w14:paraId="5F923526" w14:textId="661421DE" w:rsidR="00D46D4E" w:rsidRPr="00CC068F" w:rsidRDefault="00815714" w:rsidP="00D46D4E">
            <w:pPr>
              <w:autoSpaceDE w:val="0"/>
              <w:autoSpaceDN w:val="0"/>
              <w:adjustRightInd w:val="0"/>
              <w:spacing w:after="0" w:line="240" w:lineRule="auto"/>
              <w:jc w:val="center"/>
              <w:rPr>
                <w:rFonts w:cs="Arial"/>
                <w:color w:val="000000"/>
                <w:sz w:val="36"/>
                <w:lang w:val="en-GB"/>
              </w:rPr>
            </w:pPr>
            <w:ins w:id="47" w:author="Jorj Catalin Colesnicov" w:date="2017-11-06T16:17:00Z">
              <w:r>
                <w:rPr>
                  <w:rFonts w:ascii="FontAwesome" w:hAnsi="FontAwesome"/>
                  <w:sz w:val="36"/>
                </w:rPr>
                <w:sym w:font="Wingdings" w:char="F04A"/>
              </w:r>
            </w:ins>
            <w:del w:id="48" w:author="Jorj Catalin Colesnicov" w:date="2017-11-06T16:17:00Z">
              <w:r w:rsidR="00D46D4E" w:rsidRPr="00CC068F" w:rsidDel="00815714">
                <w:rPr>
                  <w:rFonts w:ascii="FontAwesome" w:hAnsi="FontAwesome"/>
                  <w:sz w:val="36"/>
                </w:rPr>
                <w:delText></w:delText>
              </w:r>
            </w:del>
          </w:p>
        </w:tc>
      </w:tr>
      <w:tr w:rsidR="00D46D4E" w:rsidRPr="00624098" w14:paraId="7B6F8690" w14:textId="77777777" w:rsidTr="00D46D4E">
        <w:trPr>
          <w:trHeight w:val="441"/>
          <w:jc w:val="center"/>
          <w:trPrChange w:id="49" w:author="Jorj Catalin Colesnicov" w:date="2017-11-06T15:15:00Z">
            <w:trPr>
              <w:trHeight w:val="441"/>
              <w:jc w:val="center"/>
            </w:trPr>
          </w:trPrChange>
        </w:trPr>
        <w:tc>
          <w:tcPr>
            <w:tcW w:w="3640" w:type="dxa"/>
            <w:vAlign w:val="center"/>
            <w:tcPrChange w:id="50" w:author="Jorj Catalin Colesnicov" w:date="2017-11-06T15:15:00Z">
              <w:tcPr>
                <w:tcW w:w="3640" w:type="dxa"/>
                <w:vAlign w:val="center"/>
              </w:tcPr>
            </w:tcPrChange>
          </w:tcPr>
          <w:p w14:paraId="3C13D234" w14:textId="77777777" w:rsidR="00D46D4E" w:rsidRPr="00624098" w:rsidRDefault="00D46D4E" w:rsidP="00D46D4E">
            <w:pPr>
              <w:autoSpaceDE w:val="0"/>
              <w:autoSpaceDN w:val="0"/>
              <w:adjustRightInd w:val="0"/>
              <w:spacing w:after="0" w:line="240" w:lineRule="auto"/>
              <w:jc w:val="left"/>
              <w:rPr>
                <w:rFonts w:cs="Arial"/>
                <w:color w:val="000000"/>
                <w:lang w:val="en-GB"/>
              </w:rPr>
            </w:pPr>
            <w:r>
              <w:rPr>
                <w:rFonts w:cs="Arial"/>
                <w:color w:val="000000"/>
                <w:lang w:val="en-GB"/>
              </w:rPr>
              <w:t>Voice over IP (ca. 0,1 Mbit/s)</w:t>
            </w:r>
          </w:p>
        </w:tc>
        <w:tc>
          <w:tcPr>
            <w:tcW w:w="2004" w:type="dxa"/>
            <w:vAlign w:val="center"/>
            <w:tcPrChange w:id="51" w:author="Jorj Catalin Colesnicov" w:date="2017-11-06T15:15:00Z">
              <w:tcPr>
                <w:tcW w:w="2004" w:type="dxa"/>
                <w:vAlign w:val="center"/>
              </w:tcPr>
            </w:tcPrChange>
          </w:tcPr>
          <w:p w14:paraId="31B7082D" w14:textId="558E1919" w:rsidR="00D46D4E" w:rsidRPr="00D46D4E" w:rsidRDefault="00815714" w:rsidP="00D46D4E">
            <w:pPr>
              <w:autoSpaceDE w:val="0"/>
              <w:autoSpaceDN w:val="0"/>
              <w:adjustRightInd w:val="0"/>
              <w:spacing w:after="0" w:line="240" w:lineRule="auto"/>
              <w:jc w:val="center"/>
              <w:rPr>
                <w:ins w:id="52" w:author="Jorj Catalin Colesnicov" w:date="2017-11-06T15:15:00Z"/>
                <w:rFonts w:ascii="FontAwesome" w:hAnsi="FontAwesome"/>
                <w:sz w:val="36"/>
                <w:lang w:val="en-GB"/>
              </w:rPr>
            </w:pPr>
            <w:ins w:id="53" w:author="Jorj Catalin Colesnicov" w:date="2017-11-06T16:17:00Z">
              <w:r>
                <w:rPr>
                  <w:rFonts w:ascii="FontAwesome" w:hAnsi="FontAwesome"/>
                  <w:sz w:val="36"/>
                </w:rPr>
                <w:sym w:font="Wingdings" w:char="F04A"/>
              </w:r>
            </w:ins>
          </w:p>
        </w:tc>
        <w:tc>
          <w:tcPr>
            <w:tcW w:w="2004" w:type="dxa"/>
            <w:vAlign w:val="center"/>
            <w:tcPrChange w:id="54" w:author="Jorj Catalin Colesnicov" w:date="2017-11-06T15:15:00Z">
              <w:tcPr>
                <w:tcW w:w="2004" w:type="dxa"/>
                <w:vAlign w:val="center"/>
              </w:tcPr>
            </w:tcPrChange>
          </w:tcPr>
          <w:p w14:paraId="5F73E044" w14:textId="6186D585" w:rsidR="00D46D4E" w:rsidRPr="00CC068F" w:rsidRDefault="00D46D4E" w:rsidP="00D46D4E">
            <w:pPr>
              <w:autoSpaceDE w:val="0"/>
              <w:autoSpaceDN w:val="0"/>
              <w:adjustRightInd w:val="0"/>
              <w:spacing w:after="0" w:line="240" w:lineRule="auto"/>
              <w:jc w:val="center"/>
              <w:rPr>
                <w:rFonts w:cs="Arial"/>
                <w:color w:val="000000"/>
                <w:sz w:val="36"/>
                <w:lang w:val="en-GB"/>
              </w:rPr>
            </w:pPr>
            <w:del w:id="55" w:author="Jorj Catalin Colesnicov" w:date="2017-11-06T16:17:00Z">
              <w:r w:rsidRPr="00CC068F" w:rsidDel="00815714">
                <w:rPr>
                  <w:rFonts w:ascii="FontAwesome" w:hAnsi="FontAwesome"/>
                  <w:sz w:val="36"/>
                </w:rPr>
                <w:delText></w:delText>
              </w:r>
            </w:del>
            <w:ins w:id="56" w:author="Jorj Catalin Colesnicov" w:date="2017-11-06T16:17:00Z">
              <w:r w:rsidR="00815714">
                <w:rPr>
                  <w:rFonts w:ascii="FontAwesome" w:hAnsi="FontAwesome"/>
                  <w:sz w:val="36"/>
                </w:rPr>
                <w:sym w:font="Wingdings" w:char="F04A"/>
              </w:r>
            </w:ins>
          </w:p>
        </w:tc>
      </w:tr>
      <w:tr w:rsidR="00D46D4E" w:rsidRPr="00624098" w14:paraId="70A51426" w14:textId="77777777" w:rsidTr="00D46D4E">
        <w:trPr>
          <w:trHeight w:val="441"/>
          <w:jc w:val="center"/>
          <w:trPrChange w:id="57" w:author="Jorj Catalin Colesnicov" w:date="2017-11-06T15:15:00Z">
            <w:trPr>
              <w:trHeight w:val="441"/>
              <w:jc w:val="center"/>
            </w:trPr>
          </w:trPrChange>
        </w:trPr>
        <w:tc>
          <w:tcPr>
            <w:tcW w:w="3640" w:type="dxa"/>
            <w:vAlign w:val="center"/>
            <w:tcPrChange w:id="58" w:author="Jorj Catalin Colesnicov" w:date="2017-11-06T15:15:00Z">
              <w:tcPr>
                <w:tcW w:w="3640" w:type="dxa"/>
                <w:vAlign w:val="center"/>
              </w:tcPr>
            </w:tcPrChange>
          </w:tcPr>
          <w:p w14:paraId="008A37CE" w14:textId="77777777" w:rsidR="00D46D4E" w:rsidRPr="00624098" w:rsidRDefault="00D46D4E" w:rsidP="00D46D4E">
            <w:pPr>
              <w:autoSpaceDE w:val="0"/>
              <w:autoSpaceDN w:val="0"/>
              <w:adjustRightInd w:val="0"/>
              <w:spacing w:after="0" w:line="240" w:lineRule="auto"/>
              <w:jc w:val="left"/>
              <w:rPr>
                <w:rFonts w:cs="Arial"/>
                <w:color w:val="000000"/>
                <w:lang w:val="en-GB"/>
              </w:rPr>
            </w:pPr>
            <w:r w:rsidRPr="00624098">
              <w:rPr>
                <w:rFonts w:cs="Arial"/>
                <w:color w:val="000000"/>
              </w:rPr>
              <w:t>Online Spiele</w:t>
            </w:r>
            <w:r>
              <w:rPr>
                <w:rFonts w:cs="Arial"/>
                <w:color w:val="000000"/>
              </w:rPr>
              <w:t xml:space="preserve"> </w:t>
            </w:r>
            <w:r w:rsidRPr="00624098">
              <w:rPr>
                <w:rFonts w:cs="Arial"/>
                <w:color w:val="000000"/>
                <w:lang w:val="en-GB"/>
              </w:rPr>
              <w:t>(ca. 5 Mbit/s</w:t>
            </w:r>
            <w:r>
              <w:rPr>
                <w:rFonts w:cs="Arial"/>
                <w:color w:val="000000"/>
                <w:lang w:val="en-GB"/>
              </w:rPr>
              <w:t>)</w:t>
            </w:r>
          </w:p>
        </w:tc>
        <w:tc>
          <w:tcPr>
            <w:tcW w:w="2004" w:type="dxa"/>
            <w:vAlign w:val="center"/>
            <w:tcPrChange w:id="59" w:author="Jorj Catalin Colesnicov" w:date="2017-11-06T15:15:00Z">
              <w:tcPr>
                <w:tcW w:w="2004" w:type="dxa"/>
                <w:vAlign w:val="center"/>
              </w:tcPr>
            </w:tcPrChange>
          </w:tcPr>
          <w:p w14:paraId="6350E1D8" w14:textId="3C7021D8" w:rsidR="00D46D4E" w:rsidRPr="00CC068F" w:rsidRDefault="00815714" w:rsidP="00D46D4E">
            <w:pPr>
              <w:autoSpaceDE w:val="0"/>
              <w:autoSpaceDN w:val="0"/>
              <w:adjustRightInd w:val="0"/>
              <w:spacing w:after="0" w:line="240" w:lineRule="auto"/>
              <w:jc w:val="center"/>
              <w:rPr>
                <w:ins w:id="60" w:author="Jorj Catalin Colesnicov" w:date="2017-11-06T15:15:00Z"/>
                <w:rFonts w:ascii="FontAwesome" w:hAnsi="FontAwesome"/>
                <w:sz w:val="36"/>
              </w:rPr>
            </w:pPr>
            <w:ins w:id="61" w:author="Jorj Catalin Colesnicov" w:date="2017-11-06T16:18:00Z">
              <w:r>
                <w:rPr>
                  <w:rFonts w:ascii="FontAwesome" w:hAnsi="FontAwesome"/>
                  <w:sz w:val="36"/>
                </w:rPr>
                <w:sym w:font="Wingdings" w:char="F04C"/>
              </w:r>
            </w:ins>
            <w:bookmarkStart w:id="62" w:name="_GoBack"/>
            <w:bookmarkEnd w:id="62"/>
          </w:p>
        </w:tc>
        <w:tc>
          <w:tcPr>
            <w:tcW w:w="2004" w:type="dxa"/>
            <w:vAlign w:val="center"/>
            <w:tcPrChange w:id="63" w:author="Jorj Catalin Colesnicov" w:date="2017-11-06T15:15:00Z">
              <w:tcPr>
                <w:tcW w:w="2004" w:type="dxa"/>
                <w:vAlign w:val="center"/>
              </w:tcPr>
            </w:tcPrChange>
          </w:tcPr>
          <w:p w14:paraId="518B861E" w14:textId="36A836B4" w:rsidR="00D46D4E" w:rsidRPr="00CC068F" w:rsidRDefault="00815714" w:rsidP="00D46D4E">
            <w:pPr>
              <w:autoSpaceDE w:val="0"/>
              <w:autoSpaceDN w:val="0"/>
              <w:adjustRightInd w:val="0"/>
              <w:spacing w:after="0" w:line="240" w:lineRule="auto"/>
              <w:jc w:val="center"/>
              <w:rPr>
                <w:rFonts w:cs="Arial"/>
                <w:color w:val="000000"/>
                <w:sz w:val="36"/>
                <w:lang w:val="en-GB"/>
              </w:rPr>
            </w:pPr>
            <w:ins w:id="64" w:author="Jorj Catalin Colesnicov" w:date="2017-11-06T16:17:00Z">
              <w:r>
                <w:rPr>
                  <w:rFonts w:ascii="FontAwesome" w:hAnsi="FontAwesome"/>
                  <w:sz w:val="36"/>
                </w:rPr>
                <w:sym w:font="Wingdings" w:char="F04A"/>
              </w:r>
            </w:ins>
            <w:del w:id="65" w:author="Jorj Catalin Colesnicov" w:date="2017-11-06T16:17:00Z">
              <w:r w:rsidR="00D46D4E" w:rsidRPr="00CC068F" w:rsidDel="00815714">
                <w:rPr>
                  <w:rFonts w:ascii="FontAwesome" w:hAnsi="FontAwesome"/>
                  <w:sz w:val="36"/>
                </w:rPr>
                <w:delText></w:delText>
              </w:r>
            </w:del>
          </w:p>
        </w:tc>
      </w:tr>
      <w:tr w:rsidR="00D46D4E" w:rsidRPr="00624098" w14:paraId="16E8229A" w14:textId="77777777" w:rsidTr="00D46D4E">
        <w:trPr>
          <w:trHeight w:val="441"/>
          <w:jc w:val="center"/>
          <w:trPrChange w:id="66" w:author="Jorj Catalin Colesnicov" w:date="2017-11-06T15:15:00Z">
            <w:trPr>
              <w:trHeight w:val="441"/>
              <w:jc w:val="center"/>
            </w:trPr>
          </w:trPrChange>
        </w:trPr>
        <w:tc>
          <w:tcPr>
            <w:tcW w:w="3640" w:type="dxa"/>
            <w:vAlign w:val="center"/>
            <w:tcPrChange w:id="67" w:author="Jorj Catalin Colesnicov" w:date="2017-11-06T15:15:00Z">
              <w:tcPr>
                <w:tcW w:w="3640" w:type="dxa"/>
                <w:vAlign w:val="center"/>
              </w:tcPr>
            </w:tcPrChange>
          </w:tcPr>
          <w:p w14:paraId="0802E6A7" w14:textId="77777777" w:rsidR="00D46D4E" w:rsidRPr="00624098" w:rsidRDefault="00D46D4E" w:rsidP="00D46D4E">
            <w:pPr>
              <w:autoSpaceDE w:val="0"/>
              <w:autoSpaceDN w:val="0"/>
              <w:adjustRightInd w:val="0"/>
              <w:spacing w:after="0" w:line="240" w:lineRule="auto"/>
              <w:jc w:val="left"/>
              <w:rPr>
                <w:rFonts w:cs="Arial"/>
                <w:color w:val="000000"/>
                <w:lang w:val="en-GB"/>
              </w:rPr>
            </w:pPr>
            <w:proofErr w:type="spellStart"/>
            <w:r w:rsidRPr="00624098">
              <w:rPr>
                <w:rFonts w:cs="Arial"/>
                <w:color w:val="000000"/>
                <w:lang w:val="en-GB"/>
              </w:rPr>
              <w:t>Musik</w:t>
            </w:r>
            <w:proofErr w:type="spellEnd"/>
            <w:r w:rsidRPr="00624098">
              <w:rPr>
                <w:rFonts w:cs="Arial"/>
                <w:color w:val="000000"/>
                <w:lang w:val="en-GB"/>
              </w:rPr>
              <w:t xml:space="preserve"> Streaming (ca. 0,32 Mbit/s)</w:t>
            </w:r>
          </w:p>
        </w:tc>
        <w:tc>
          <w:tcPr>
            <w:tcW w:w="2004" w:type="dxa"/>
            <w:vAlign w:val="center"/>
            <w:tcPrChange w:id="68" w:author="Jorj Catalin Colesnicov" w:date="2017-11-06T15:15:00Z">
              <w:tcPr>
                <w:tcW w:w="2004" w:type="dxa"/>
                <w:vAlign w:val="center"/>
              </w:tcPr>
            </w:tcPrChange>
          </w:tcPr>
          <w:p w14:paraId="33EA2EDD" w14:textId="6E7E8BA8" w:rsidR="00D46D4E" w:rsidRPr="00D46D4E" w:rsidRDefault="00815714" w:rsidP="00D46D4E">
            <w:pPr>
              <w:autoSpaceDE w:val="0"/>
              <w:autoSpaceDN w:val="0"/>
              <w:adjustRightInd w:val="0"/>
              <w:spacing w:after="0" w:line="240" w:lineRule="auto"/>
              <w:jc w:val="center"/>
              <w:rPr>
                <w:ins w:id="69" w:author="Jorj Catalin Colesnicov" w:date="2017-11-06T15:15:00Z"/>
                <w:rFonts w:ascii="FontAwesome" w:hAnsi="FontAwesome"/>
                <w:sz w:val="36"/>
                <w:lang w:val="en-GB"/>
              </w:rPr>
            </w:pPr>
            <w:ins w:id="70" w:author="Jorj Catalin Colesnicov" w:date="2017-11-06T16:17:00Z">
              <w:r>
                <w:rPr>
                  <w:rFonts w:ascii="FontAwesome" w:hAnsi="FontAwesome"/>
                  <w:sz w:val="36"/>
                </w:rPr>
                <w:sym w:font="Wingdings" w:char="F04A"/>
              </w:r>
            </w:ins>
          </w:p>
        </w:tc>
        <w:tc>
          <w:tcPr>
            <w:tcW w:w="2004" w:type="dxa"/>
            <w:vAlign w:val="center"/>
            <w:tcPrChange w:id="71" w:author="Jorj Catalin Colesnicov" w:date="2017-11-06T15:15:00Z">
              <w:tcPr>
                <w:tcW w:w="2004" w:type="dxa"/>
                <w:vAlign w:val="center"/>
              </w:tcPr>
            </w:tcPrChange>
          </w:tcPr>
          <w:p w14:paraId="7257370F" w14:textId="656C4820" w:rsidR="00D46D4E" w:rsidRPr="00CC068F" w:rsidRDefault="00D46D4E" w:rsidP="00D46D4E">
            <w:pPr>
              <w:autoSpaceDE w:val="0"/>
              <w:autoSpaceDN w:val="0"/>
              <w:adjustRightInd w:val="0"/>
              <w:spacing w:after="0" w:line="240" w:lineRule="auto"/>
              <w:jc w:val="center"/>
              <w:rPr>
                <w:rFonts w:cs="Arial"/>
                <w:color w:val="000000"/>
                <w:sz w:val="36"/>
                <w:lang w:val="en-GB"/>
              </w:rPr>
            </w:pPr>
            <w:del w:id="72" w:author="Jorj Catalin Colesnicov" w:date="2017-11-06T16:17:00Z">
              <w:r w:rsidRPr="00CC068F" w:rsidDel="00815714">
                <w:rPr>
                  <w:rFonts w:ascii="FontAwesome" w:hAnsi="FontAwesome"/>
                  <w:sz w:val="36"/>
                </w:rPr>
                <w:delText></w:delText>
              </w:r>
            </w:del>
            <w:ins w:id="73" w:author="Jorj Catalin Colesnicov" w:date="2017-11-06T16:17:00Z">
              <w:r w:rsidR="00815714">
                <w:rPr>
                  <w:rFonts w:ascii="FontAwesome" w:hAnsi="FontAwesome"/>
                  <w:sz w:val="36"/>
                </w:rPr>
                <w:sym w:font="Wingdings" w:char="F04A"/>
              </w:r>
            </w:ins>
          </w:p>
        </w:tc>
      </w:tr>
    </w:tbl>
    <w:p w14:paraId="62843400" w14:textId="77777777" w:rsidR="00CF5C1C" w:rsidRPr="007667E9" w:rsidRDefault="00CF5C1C" w:rsidP="00525D22"/>
    <w:p w14:paraId="04CBDDD6" w14:textId="77777777" w:rsidR="00525D22" w:rsidRDefault="00525D22" w:rsidP="00525D22">
      <w:pPr>
        <w:pStyle w:val="Listenabsatz"/>
        <w:numPr>
          <w:ilvl w:val="1"/>
          <w:numId w:val="5"/>
        </w:numPr>
        <w:ind w:left="567" w:hanging="573"/>
      </w:pPr>
      <w:r w:rsidRPr="00C34E94">
        <w:t>Privat- und Firmenkundenanschlü</w:t>
      </w:r>
      <w:r>
        <w:t xml:space="preserve">sse unterscheiden sich durch technische Parameter und den entsprechend hinterlegten SLAs. </w:t>
      </w:r>
    </w:p>
    <w:p w14:paraId="1C0A1B8F" w14:textId="77777777" w:rsidR="00525D22" w:rsidRDefault="00525D22" w:rsidP="00525D22">
      <w:pPr>
        <w:pStyle w:val="Listenabsatz"/>
        <w:numPr>
          <w:ilvl w:val="1"/>
          <w:numId w:val="5"/>
        </w:numPr>
        <w:ind w:left="567" w:hanging="573"/>
      </w:pPr>
      <w:r>
        <w:t xml:space="preserve">Technische Parameter: Geroutete Kunden IP-Subnetze werden nur bei Firmenkundenanschlüssen unterstützt </w:t>
      </w:r>
    </w:p>
    <w:p w14:paraId="4ACFF4FF" w14:textId="77777777" w:rsidR="00525D22" w:rsidRDefault="00525D22" w:rsidP="00525D22">
      <w:pPr>
        <w:pStyle w:val="Listenabsatz"/>
        <w:numPr>
          <w:ilvl w:val="1"/>
          <w:numId w:val="5"/>
        </w:numPr>
        <w:ind w:left="567" w:hanging="573"/>
      </w:pPr>
      <w:r>
        <w:t>Privatkundenanschlüsse sind auf die vorwiegend private Nutzung beschränkt und dürfen nicht vorwiegend gewerblich genutzt werden. Eine vorwiegend gewerbliche Nutzung liegt vor, wenn mindestens eines der folgenden 4 Kriterien erfüllt ist:</w:t>
      </w:r>
    </w:p>
    <w:p w14:paraId="26F6AF62" w14:textId="77777777" w:rsidR="00525D22" w:rsidRDefault="00525D22" w:rsidP="00BC7724">
      <w:pPr>
        <w:pStyle w:val="Listenabsatz"/>
        <w:numPr>
          <w:ilvl w:val="1"/>
          <w:numId w:val="10"/>
        </w:numPr>
      </w:pPr>
      <w:r>
        <w:t>Der Kundenname eindeutig die Bezeichnung einer Firma ist (Beispiel: XY GmbH)</w:t>
      </w:r>
    </w:p>
    <w:p w14:paraId="60B306C9" w14:textId="77777777" w:rsidR="00525D22" w:rsidRDefault="00525D22" w:rsidP="00BC7724">
      <w:pPr>
        <w:pStyle w:val="Listenabsatz"/>
        <w:numPr>
          <w:ilvl w:val="1"/>
          <w:numId w:val="10"/>
        </w:numPr>
      </w:pPr>
      <w:r>
        <w:t>Die Kundenanschrift (Adresse) sich in einem (Firmen-)Gebäude ohne Privatwohnungen befindet.</w:t>
      </w:r>
    </w:p>
    <w:p w14:paraId="4F183219" w14:textId="77777777" w:rsidR="00525D22" w:rsidRDefault="00525D22" w:rsidP="00BC7724">
      <w:pPr>
        <w:pStyle w:val="Listenabsatz"/>
        <w:numPr>
          <w:ilvl w:val="1"/>
          <w:numId w:val="10"/>
        </w:numPr>
      </w:pPr>
      <w:r>
        <w:t>Der Anschluss für Internet- oder WLAN Zugänge für Drittkunden zur Verfügung gestellt wird. (Beispiel Hotel mit WLAN Service für Gäste)</w:t>
      </w:r>
    </w:p>
    <w:p w14:paraId="6E46C431" w14:textId="77777777" w:rsidR="00525D22" w:rsidRDefault="00525D22" w:rsidP="00BC7724">
      <w:pPr>
        <w:pStyle w:val="Listenabsatz"/>
        <w:numPr>
          <w:ilvl w:val="1"/>
          <w:numId w:val="10"/>
        </w:numPr>
      </w:pPr>
      <w:r>
        <w:t>3 oder mehr Mitarbeiter eines Unternehmens den Anschluss für die tägliche Arbeit nutzen.</w:t>
      </w:r>
    </w:p>
    <w:p w14:paraId="72FB1C88" w14:textId="72CD7186" w:rsidR="00525D22" w:rsidRDefault="00525D22" w:rsidP="00525D22">
      <w:pPr>
        <w:pStyle w:val="Listenabsatz"/>
        <w:numPr>
          <w:ilvl w:val="1"/>
          <w:numId w:val="5"/>
        </w:numPr>
        <w:ind w:left="567" w:hanging="573"/>
      </w:pPr>
      <w:r>
        <w:t xml:space="preserve">Es </w:t>
      </w:r>
      <w:r w:rsidR="00F32905">
        <w:t xml:space="preserve">jedem Kunden eine dynamische </w:t>
      </w:r>
      <w:r>
        <w:t xml:space="preserve">IP-Adresse </w:t>
      </w:r>
      <w:r w:rsidR="00F32905">
        <w:t xml:space="preserve">automatisch </w:t>
      </w:r>
      <w:r>
        <w:t>zugewiesen.</w:t>
      </w:r>
      <w:r w:rsidR="00B77832">
        <w:t xml:space="preserve"> </w:t>
      </w:r>
      <w:r>
        <w:t xml:space="preserve">Die Vergabe weiterer IP-Adressen </w:t>
      </w:r>
      <w:r w:rsidR="007D38DA">
        <w:t>gegen Aufpreis möglich</w:t>
      </w:r>
      <w:r>
        <w:t>.</w:t>
      </w:r>
    </w:p>
    <w:p w14:paraId="26827B1A" w14:textId="77777777" w:rsidR="00B77832" w:rsidRDefault="00B77832" w:rsidP="00525D22">
      <w:pPr>
        <w:pStyle w:val="Listenabsatz"/>
        <w:numPr>
          <w:ilvl w:val="1"/>
          <w:numId w:val="5"/>
        </w:numPr>
        <w:ind w:left="567" w:hanging="573"/>
      </w:pPr>
      <w:r>
        <w:t xml:space="preserve">Der Kunde ist berechtigt einen eigenen Router seiner Wahl zu verwenden. Die dazu erforderlichen Zugangsdaten für den Internetzugang sowie die Zugangsdaten für den Telefondienst werden dem Kunden von COSYS zur Verfügung gestellt. Die vollständige ordnungsgemäße Funktion inkl. aller Merkmale insbesondere im Bereich Telefonie kann in diesem Falle nicht gewährleistet werden. Die erforderliche Kompatibilität liegt allein in der Verantwortung des Kunden. Die Verwendbarkeit des kundeneigenen Routers kann nicht durch </w:t>
      </w:r>
      <w:r w:rsidR="00433FB9">
        <w:t>COSYS</w:t>
      </w:r>
      <w:r>
        <w:t xml:space="preserve"> gewährleistet werden. Es besteht auch keinerlei Anspruch auf eine über die Bereitstellung der nötigen Zugangsdaten hinausgehende Unterstützung bei der Einrichtung eines eigenen Routers oder zur Beseitigung möglicher Einschränkungen von Funktionsmerkmalen.</w:t>
      </w:r>
    </w:p>
    <w:p w14:paraId="6E4E7DB6" w14:textId="77777777" w:rsidR="00525D22" w:rsidRDefault="00525D22" w:rsidP="00237F8B">
      <w:pPr>
        <w:pStyle w:val="berschrift1"/>
      </w:pPr>
      <w:r>
        <w:t>Verfügbarkeit, Störung</w:t>
      </w:r>
    </w:p>
    <w:p w14:paraId="5439A2A8" w14:textId="77777777" w:rsidR="00525D22" w:rsidRDefault="00525D22" w:rsidP="00525D22">
      <w:pPr>
        <w:pStyle w:val="Listenabsatz"/>
        <w:numPr>
          <w:ilvl w:val="1"/>
          <w:numId w:val="5"/>
        </w:numPr>
        <w:ind w:left="567" w:hanging="573"/>
        <w:jc w:val="left"/>
      </w:pPr>
      <w:r>
        <w:t>Die Verfügbarkeit der von COSYS bzw. ihren Lieferanten zu erbringenden Leistungen beträgt im Rahmen der technischen und betrieblichen Möglichkeiten 95 % im Jahresmittel. Eine darüberhinausgehende Verfügbarkeit wird nicht garantiert, sofern in der Leistungsbeschreibung des jeweiligen Dienstes keine anderwärtige Verfügbarkeitsregel definiert wurde.</w:t>
      </w:r>
    </w:p>
    <w:p w14:paraId="4221E478" w14:textId="77777777" w:rsidR="00525D22" w:rsidRDefault="00525D22" w:rsidP="00525D22">
      <w:pPr>
        <w:pStyle w:val="Listenabsatz"/>
        <w:numPr>
          <w:ilvl w:val="1"/>
          <w:numId w:val="5"/>
        </w:numPr>
        <w:ind w:left="567" w:hanging="573"/>
        <w:jc w:val="left"/>
      </w:pPr>
      <w:r>
        <w:t>COSYS ist berechtigt, die Leistung vorübergehend zu unterbrechen, in der Dauer zu beschränken oder die Leistung teilweise oder ganz einzustellen, soweit dies aus Gründen der öffentlichen Sicherheit, aufgrund gesetzlicher Vorgaben, der Aufrechterhaltung der Netzintegrität, der Sicherheit des Netzbetriebes, des Datenschutzes oder aufgrund betriebsbedingter oder technisch notwendiger Arbeiten (z. B. Wartungsarbeiten am Glasfaser-/Kabelnetz) erforderlich ist sowie die ordentliche Kündigung unter Einhaltung einer Frist von 14 Tagen zum Monatsletzten vor, wenn der wiederholte, ungewöhnlich hohe Datentransfer oder eine Überlastung einzelner Dienste (</w:t>
      </w:r>
      <w:proofErr w:type="spellStart"/>
      <w:r>
        <w:t>zB</w:t>
      </w:r>
      <w:proofErr w:type="spellEnd"/>
      <w:r>
        <w:t>. Massen-Emailversand) die Netzintegrität gefährdet.</w:t>
      </w:r>
    </w:p>
    <w:p w14:paraId="140799B8" w14:textId="6B1C04FD" w:rsidR="00525D22" w:rsidRDefault="00525D22" w:rsidP="00525D22">
      <w:pPr>
        <w:pStyle w:val="Listenabsatz"/>
        <w:numPr>
          <w:ilvl w:val="1"/>
          <w:numId w:val="5"/>
        </w:numPr>
        <w:ind w:left="567" w:hanging="573"/>
        <w:jc w:val="left"/>
      </w:pPr>
      <w:r>
        <w:t>Eine Störungsmeldung kann über die Hotline 0720 903 903, sowie per Email</w:t>
      </w:r>
      <w:r w:rsidR="000C3586">
        <w:t xml:space="preserve"> an support@cosys.cc erfolgen.</w:t>
      </w:r>
    </w:p>
    <w:p w14:paraId="02A0E1B1" w14:textId="2D5C9101" w:rsidR="00525D22" w:rsidRDefault="00525D22" w:rsidP="00525D22">
      <w:pPr>
        <w:pStyle w:val="Listenabsatz"/>
        <w:numPr>
          <w:ilvl w:val="1"/>
          <w:numId w:val="5"/>
        </w:numPr>
        <w:ind w:left="567" w:hanging="573"/>
        <w:jc w:val="left"/>
      </w:pPr>
      <w:r>
        <w:t xml:space="preserve">Die Verfügbarkeit wird anhand der Störungsdauer ermittelt. Die Dauer einer Störung bemisst sich nach dem Zeitraum, der zwischen der Benachrichtigung des Kundendienstes über die Störung und der Beseitigung der Störung liegt. Bei der Berechnung der Verfügbarkeit werden Fehler, die im Verantwortungsbereich des Kunden liegen, außer Betracht gelassen. Die Entstörung erfolgt während der </w:t>
      </w:r>
      <w:proofErr w:type="spellStart"/>
      <w:r>
        <w:t>Regelentstörzeit</w:t>
      </w:r>
      <w:proofErr w:type="spellEnd"/>
      <w:r>
        <w:t xml:space="preserve"> nach Erhalt der St</w:t>
      </w:r>
      <w:r w:rsidR="00433FB9">
        <w:t>örungsmeldung durch den Kunden im Rahmen der vereinbarten SLAs. Die Störungsbehebung ist kostenlos, solange die Ursache im Einflussbereich von COSYS liegt.</w:t>
      </w:r>
    </w:p>
    <w:p w14:paraId="70FEFF77" w14:textId="1701DEAA" w:rsidR="00525D22" w:rsidDel="00D46D4E" w:rsidRDefault="00525D22" w:rsidP="00525D22">
      <w:pPr>
        <w:pStyle w:val="Listenabsatz"/>
        <w:numPr>
          <w:ilvl w:val="1"/>
          <w:numId w:val="5"/>
        </w:numPr>
        <w:ind w:left="567" w:hanging="573"/>
        <w:jc w:val="left"/>
        <w:rPr>
          <w:del w:id="74" w:author="Jorj Catalin Colesnicov" w:date="2017-11-06T15:17:00Z"/>
        </w:rPr>
      </w:pPr>
      <w:del w:id="75" w:author="Jorj Catalin Colesnicov" w:date="2017-11-06T15:17:00Z">
        <w:r w:rsidDel="00D46D4E">
          <w:delText>Sind die Störungen nicht im Netz COSYS begründet, sondern in Fremdnetzen, so wird der Kunde hierüber auf Anfrage unterrichtet. In diesem Fall gelten die jeweiligen Entstörfristen des Fremdnetzbetreibers.</w:delText>
        </w:r>
      </w:del>
    </w:p>
    <w:p w14:paraId="019B72F8" w14:textId="77777777" w:rsidR="00525D22" w:rsidRDefault="00525D22" w:rsidP="00525D22">
      <w:pPr>
        <w:pStyle w:val="Listenabsatz"/>
        <w:numPr>
          <w:ilvl w:val="1"/>
          <w:numId w:val="5"/>
        </w:numPr>
        <w:ind w:left="567" w:hanging="573"/>
        <w:jc w:val="left"/>
      </w:pPr>
      <w:r w:rsidRPr="00961264">
        <w:lastRenderedPageBreak/>
        <w:t xml:space="preserve">Im Falle einer kontinuierlichen oder regelmäßig wiederkehrenden Abweichung bei der Geschwindigkeit oder bei anderen </w:t>
      </w:r>
      <w:proofErr w:type="spellStart"/>
      <w:r w:rsidRPr="00961264">
        <w:t>Dienstequalitätsparametern</w:t>
      </w:r>
      <w:proofErr w:type="spellEnd"/>
      <w:r w:rsidRPr="00961264">
        <w:t xml:space="preserve"> zwische</w:t>
      </w:r>
      <w:r>
        <w:t xml:space="preserve">n der tatsächlichen und der von COSYS </w:t>
      </w:r>
      <w:r w:rsidRPr="00961264">
        <w:t xml:space="preserve">angegebenen Leistung stehen dem Kunden Gewährleistungsansprüche zu. Der Kunde hat vorerst die Wahl zwischen Verbesserung oder Austausch der mangelhaften Leistung von </w:t>
      </w:r>
      <w:r>
        <w:t>COSYS</w:t>
      </w:r>
      <w:r w:rsidRPr="00961264">
        <w:t xml:space="preserve">. Diese Wahlmöglichkeit besteht dann nicht, wenn die vom Kunden getroffene Wahl für </w:t>
      </w:r>
      <w:r>
        <w:t xml:space="preserve">COSYS </w:t>
      </w:r>
      <w:r w:rsidRPr="00961264">
        <w:t xml:space="preserve">unmöglich oder im Vergleich zur Alternative </w:t>
      </w:r>
      <w:r>
        <w:t>COSYS</w:t>
      </w:r>
      <w:r w:rsidRPr="00961264">
        <w:t xml:space="preserve"> mit einem unverhältnismäßig hohen Aufwand verbunden ist. </w:t>
      </w:r>
      <w:r>
        <w:t>COSYS</w:t>
      </w:r>
      <w:r w:rsidRPr="00961264">
        <w:t xml:space="preserve"> ist verpflichtet, dem Anspruch des Kunden in angemessener Frist und mit möglichst geringen Unannehmlichkeiten für den Kunden nachzukommen. Sind sowohl Verbesserung als auch Austausch unmöglich oder für </w:t>
      </w:r>
      <w:r>
        <w:t>COSYS</w:t>
      </w:r>
      <w:r w:rsidRPr="00961264">
        <w:t xml:space="preserve"> mit einem unverhältnismäßig hohen Aufwand verbunden, hat der Kunde das Recht auf Preisminderung oder, sofern es sich nicht um einen geringfügigen Mangel handelt, auf Wandlung (=Aufhebung) des Vertrages. Dies gilt auch, wenn </w:t>
      </w:r>
      <w:r>
        <w:t>COSYS</w:t>
      </w:r>
      <w:r w:rsidRPr="00961264">
        <w:t xml:space="preserve"> die Verbesserung oder den Austausch verweigert oder nicht in angemessener Frist vornimmt, wenn diese Abhilfen für den Kunden mit erheblichen Unannehmlichkeiten verbunden wären oder wenn sie dem Kunden aus triftigen Gründen nicht zugemutet werden kann. Durch die Wandlung wird die Aufhebung des vom Mangel betroffenen Vertrages bewirkt.</w:t>
      </w:r>
    </w:p>
    <w:p w14:paraId="43964C84" w14:textId="77777777" w:rsidR="00433FB9" w:rsidRDefault="00433FB9" w:rsidP="00433FB9">
      <w:pPr>
        <w:pStyle w:val="berschrift1"/>
      </w:pPr>
      <w:r>
        <w:t>Service Level Agreement (SLA)</w:t>
      </w:r>
    </w:p>
    <w:p w14:paraId="7802352C" w14:textId="77777777" w:rsidR="00433FB9" w:rsidRDefault="00433FB9" w:rsidP="00525D22">
      <w:pPr>
        <w:pStyle w:val="Listenabsatz"/>
        <w:numPr>
          <w:ilvl w:val="1"/>
          <w:numId w:val="5"/>
        </w:numPr>
        <w:ind w:left="567" w:hanging="573"/>
        <w:jc w:val="left"/>
      </w:pPr>
      <w:r>
        <w:t>Privatprodukte beinhalten</w:t>
      </w:r>
      <w:r w:rsidR="0000650D">
        <w:t xml:space="preserve"> das SLA Paket „Privat“</w:t>
      </w:r>
      <w:r w:rsidR="008C5089">
        <w:t>. Weitere SLAs werden bei diesem Produkt nicht angeboten.</w:t>
      </w:r>
    </w:p>
    <w:p w14:paraId="07BEE0C2" w14:textId="77777777" w:rsidR="000D5301" w:rsidRDefault="000D5301" w:rsidP="008C5089">
      <w:pPr>
        <w:pStyle w:val="Listenabsatz"/>
        <w:numPr>
          <w:ilvl w:val="1"/>
          <w:numId w:val="5"/>
        </w:numPr>
        <w:ind w:left="567" w:hanging="573"/>
        <w:jc w:val="left"/>
      </w:pPr>
      <w:r>
        <w:t>Businessprodukte beinhalten das SLA-Paket Business</w:t>
      </w:r>
      <w:r w:rsidR="008C5089">
        <w:t xml:space="preserve"> </w:t>
      </w:r>
      <w:r>
        <w:t>Standard. Höhere SLAs sind gegen Aufpreis verfügbar.</w:t>
      </w:r>
    </w:p>
    <w:tbl>
      <w:tblPr>
        <w:tblW w:w="9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902"/>
        <w:gridCol w:w="902"/>
        <w:gridCol w:w="902"/>
        <w:gridCol w:w="903"/>
        <w:gridCol w:w="903"/>
        <w:gridCol w:w="904"/>
        <w:gridCol w:w="1803"/>
      </w:tblGrid>
      <w:tr w:rsidR="008D0C57" w:rsidRPr="008D0C57" w14:paraId="230D0D89" w14:textId="77777777" w:rsidTr="008D0C57">
        <w:trPr>
          <w:trHeight w:val="283"/>
        </w:trPr>
        <w:tc>
          <w:tcPr>
            <w:tcW w:w="2041" w:type="dxa"/>
            <w:shd w:val="clear" w:color="auto" w:fill="auto"/>
            <w:vAlign w:val="center"/>
          </w:tcPr>
          <w:p w14:paraId="40C12B0C" w14:textId="77777777" w:rsidR="0000650D" w:rsidRPr="008D0C57" w:rsidRDefault="0000650D" w:rsidP="008D0C57">
            <w:pPr>
              <w:pStyle w:val="Listenabsatz"/>
              <w:spacing w:after="0" w:line="240" w:lineRule="auto"/>
              <w:ind w:left="0"/>
              <w:jc w:val="left"/>
              <w:rPr>
                <w:rFonts w:cs="Arial"/>
                <w:b/>
                <w:szCs w:val="20"/>
              </w:rPr>
            </w:pPr>
          </w:p>
        </w:tc>
        <w:tc>
          <w:tcPr>
            <w:tcW w:w="1804" w:type="dxa"/>
            <w:gridSpan w:val="2"/>
            <w:shd w:val="clear" w:color="auto" w:fill="auto"/>
            <w:vAlign w:val="center"/>
          </w:tcPr>
          <w:p w14:paraId="4D9D4A85" w14:textId="77777777" w:rsidR="0000650D" w:rsidRPr="008D0C57" w:rsidRDefault="0000650D" w:rsidP="008D0C57">
            <w:pPr>
              <w:pStyle w:val="Listenabsatz"/>
              <w:spacing w:after="0" w:line="240" w:lineRule="auto"/>
              <w:ind w:left="0"/>
              <w:jc w:val="center"/>
              <w:rPr>
                <w:rFonts w:cs="Arial"/>
                <w:b/>
                <w:szCs w:val="20"/>
              </w:rPr>
            </w:pPr>
            <w:r w:rsidRPr="008D0C57">
              <w:rPr>
                <w:rFonts w:cs="Arial"/>
                <w:b/>
                <w:szCs w:val="20"/>
              </w:rPr>
              <w:t>Privat</w:t>
            </w:r>
          </w:p>
        </w:tc>
        <w:tc>
          <w:tcPr>
            <w:tcW w:w="1805" w:type="dxa"/>
            <w:gridSpan w:val="2"/>
            <w:shd w:val="clear" w:color="auto" w:fill="auto"/>
            <w:vAlign w:val="center"/>
          </w:tcPr>
          <w:p w14:paraId="26409E05" w14:textId="77777777" w:rsidR="0000650D" w:rsidRPr="008D0C57" w:rsidRDefault="0000650D" w:rsidP="008D0C57">
            <w:pPr>
              <w:pStyle w:val="Listenabsatz"/>
              <w:spacing w:after="0" w:line="240" w:lineRule="auto"/>
              <w:ind w:left="0"/>
              <w:jc w:val="center"/>
              <w:rPr>
                <w:rFonts w:cs="Arial"/>
                <w:b/>
                <w:szCs w:val="20"/>
              </w:rPr>
            </w:pPr>
            <w:r w:rsidRPr="008D0C57">
              <w:rPr>
                <w:rFonts w:cs="Arial"/>
                <w:b/>
                <w:szCs w:val="20"/>
              </w:rPr>
              <w:t>Business</w:t>
            </w:r>
          </w:p>
        </w:tc>
        <w:tc>
          <w:tcPr>
            <w:tcW w:w="1807" w:type="dxa"/>
            <w:gridSpan w:val="2"/>
            <w:shd w:val="clear" w:color="auto" w:fill="auto"/>
            <w:vAlign w:val="center"/>
          </w:tcPr>
          <w:p w14:paraId="17FAE728" w14:textId="77777777" w:rsidR="0000650D" w:rsidRPr="008D0C57" w:rsidRDefault="0000650D" w:rsidP="008D0C57">
            <w:pPr>
              <w:pStyle w:val="Listenabsatz"/>
              <w:spacing w:after="0" w:line="240" w:lineRule="auto"/>
              <w:ind w:left="0"/>
              <w:jc w:val="center"/>
              <w:rPr>
                <w:rFonts w:cs="Arial"/>
                <w:b/>
                <w:szCs w:val="20"/>
              </w:rPr>
            </w:pPr>
            <w:r w:rsidRPr="008D0C57">
              <w:rPr>
                <w:rFonts w:cs="Arial"/>
                <w:b/>
                <w:szCs w:val="20"/>
              </w:rPr>
              <w:t>Business Top</w:t>
            </w:r>
          </w:p>
        </w:tc>
        <w:tc>
          <w:tcPr>
            <w:tcW w:w="1803" w:type="dxa"/>
            <w:shd w:val="clear" w:color="auto" w:fill="auto"/>
            <w:vAlign w:val="center"/>
          </w:tcPr>
          <w:p w14:paraId="0F82ABFF" w14:textId="77777777" w:rsidR="0000650D" w:rsidRPr="008D0C57" w:rsidRDefault="0000650D" w:rsidP="008D0C57">
            <w:pPr>
              <w:pStyle w:val="Listenabsatz"/>
              <w:spacing w:after="0" w:line="240" w:lineRule="auto"/>
              <w:ind w:left="0"/>
              <w:jc w:val="center"/>
              <w:rPr>
                <w:rFonts w:cs="Arial"/>
                <w:b/>
                <w:szCs w:val="20"/>
              </w:rPr>
            </w:pPr>
            <w:r w:rsidRPr="008D0C57">
              <w:rPr>
                <w:rFonts w:cs="Arial"/>
                <w:b/>
                <w:szCs w:val="20"/>
              </w:rPr>
              <w:t>Business 24x7</w:t>
            </w:r>
          </w:p>
        </w:tc>
      </w:tr>
      <w:tr w:rsidR="008D0C57" w:rsidRPr="008D0C57" w14:paraId="7ED87016" w14:textId="77777777" w:rsidTr="008D0C57">
        <w:trPr>
          <w:trHeight w:val="227"/>
        </w:trPr>
        <w:tc>
          <w:tcPr>
            <w:tcW w:w="2041" w:type="dxa"/>
            <w:vMerge w:val="restart"/>
            <w:shd w:val="clear" w:color="auto" w:fill="auto"/>
            <w:vAlign w:val="center"/>
          </w:tcPr>
          <w:p w14:paraId="46CD0794" w14:textId="77777777" w:rsidR="0000650D" w:rsidRPr="008D0C57" w:rsidRDefault="0000650D" w:rsidP="008D0C57">
            <w:pPr>
              <w:pStyle w:val="Listenabsatz"/>
              <w:spacing w:after="0" w:line="240" w:lineRule="auto"/>
              <w:ind w:left="0"/>
              <w:jc w:val="left"/>
              <w:rPr>
                <w:rFonts w:cs="Arial"/>
                <w:b/>
                <w:szCs w:val="20"/>
              </w:rPr>
            </w:pPr>
            <w:r w:rsidRPr="008D0C57">
              <w:rPr>
                <w:rFonts w:cs="Arial"/>
                <w:b/>
                <w:szCs w:val="20"/>
              </w:rPr>
              <w:t>Störungsannahme</w:t>
            </w:r>
          </w:p>
        </w:tc>
        <w:tc>
          <w:tcPr>
            <w:tcW w:w="902" w:type="dxa"/>
            <w:shd w:val="clear" w:color="auto" w:fill="auto"/>
            <w:vAlign w:val="center"/>
          </w:tcPr>
          <w:p w14:paraId="42A88531"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Do</w:t>
            </w:r>
          </w:p>
        </w:tc>
        <w:tc>
          <w:tcPr>
            <w:tcW w:w="902" w:type="dxa"/>
            <w:shd w:val="clear" w:color="auto" w:fill="auto"/>
            <w:vAlign w:val="center"/>
          </w:tcPr>
          <w:p w14:paraId="560A8D21"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Fr</w:t>
            </w:r>
          </w:p>
        </w:tc>
        <w:tc>
          <w:tcPr>
            <w:tcW w:w="902" w:type="dxa"/>
            <w:shd w:val="clear" w:color="auto" w:fill="auto"/>
            <w:vAlign w:val="center"/>
          </w:tcPr>
          <w:p w14:paraId="6DD50D24"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Do</w:t>
            </w:r>
          </w:p>
        </w:tc>
        <w:tc>
          <w:tcPr>
            <w:tcW w:w="903" w:type="dxa"/>
            <w:shd w:val="clear" w:color="auto" w:fill="auto"/>
            <w:vAlign w:val="center"/>
          </w:tcPr>
          <w:p w14:paraId="21661C56"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Fr</w:t>
            </w:r>
          </w:p>
        </w:tc>
        <w:tc>
          <w:tcPr>
            <w:tcW w:w="903" w:type="dxa"/>
            <w:shd w:val="clear" w:color="auto" w:fill="auto"/>
            <w:vAlign w:val="center"/>
          </w:tcPr>
          <w:p w14:paraId="6559C543"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Fr</w:t>
            </w:r>
          </w:p>
        </w:tc>
        <w:tc>
          <w:tcPr>
            <w:tcW w:w="904" w:type="dxa"/>
            <w:shd w:val="clear" w:color="auto" w:fill="auto"/>
            <w:vAlign w:val="center"/>
          </w:tcPr>
          <w:p w14:paraId="3FF19A1E"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Sa</w:t>
            </w:r>
            <w:r w:rsidR="00B4180A" w:rsidRPr="008D0C57">
              <w:rPr>
                <w:rFonts w:cs="Arial"/>
                <w:sz w:val="18"/>
                <w:szCs w:val="20"/>
              </w:rPr>
              <w:t xml:space="preserve"> – </w:t>
            </w:r>
            <w:r w:rsidRPr="008D0C57">
              <w:rPr>
                <w:rFonts w:cs="Arial"/>
                <w:sz w:val="18"/>
                <w:szCs w:val="20"/>
              </w:rPr>
              <w:t>So</w:t>
            </w:r>
          </w:p>
        </w:tc>
        <w:tc>
          <w:tcPr>
            <w:tcW w:w="1803" w:type="dxa"/>
            <w:shd w:val="clear" w:color="auto" w:fill="auto"/>
            <w:vAlign w:val="center"/>
          </w:tcPr>
          <w:p w14:paraId="32B257A0"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So</w:t>
            </w:r>
          </w:p>
        </w:tc>
      </w:tr>
      <w:tr w:rsidR="008D0C57" w:rsidRPr="008D0C57" w14:paraId="017CD357" w14:textId="77777777" w:rsidTr="008D0C57">
        <w:trPr>
          <w:trHeight w:val="454"/>
        </w:trPr>
        <w:tc>
          <w:tcPr>
            <w:tcW w:w="2041" w:type="dxa"/>
            <w:vMerge/>
            <w:shd w:val="clear" w:color="auto" w:fill="auto"/>
            <w:vAlign w:val="center"/>
          </w:tcPr>
          <w:p w14:paraId="5050E976" w14:textId="77777777" w:rsidR="0000650D" w:rsidRPr="008D0C57" w:rsidRDefault="0000650D" w:rsidP="008D0C57">
            <w:pPr>
              <w:pStyle w:val="Listenabsatz"/>
              <w:spacing w:after="0" w:line="240" w:lineRule="auto"/>
              <w:ind w:left="0"/>
              <w:jc w:val="left"/>
              <w:rPr>
                <w:rFonts w:cs="Arial"/>
                <w:b/>
                <w:szCs w:val="20"/>
              </w:rPr>
            </w:pPr>
          </w:p>
        </w:tc>
        <w:tc>
          <w:tcPr>
            <w:tcW w:w="902" w:type="dxa"/>
            <w:shd w:val="clear" w:color="auto" w:fill="auto"/>
            <w:vAlign w:val="center"/>
          </w:tcPr>
          <w:p w14:paraId="4B193C3E"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17:00</w:t>
            </w:r>
          </w:p>
        </w:tc>
        <w:tc>
          <w:tcPr>
            <w:tcW w:w="902" w:type="dxa"/>
            <w:shd w:val="clear" w:color="auto" w:fill="auto"/>
            <w:vAlign w:val="center"/>
          </w:tcPr>
          <w:p w14:paraId="2228F157"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14:00</w:t>
            </w:r>
          </w:p>
        </w:tc>
        <w:tc>
          <w:tcPr>
            <w:tcW w:w="902" w:type="dxa"/>
            <w:shd w:val="clear" w:color="auto" w:fill="auto"/>
            <w:vAlign w:val="center"/>
          </w:tcPr>
          <w:p w14:paraId="17BF4FC7"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17:00</w:t>
            </w:r>
          </w:p>
        </w:tc>
        <w:tc>
          <w:tcPr>
            <w:tcW w:w="903" w:type="dxa"/>
            <w:shd w:val="clear" w:color="auto" w:fill="auto"/>
            <w:vAlign w:val="center"/>
          </w:tcPr>
          <w:p w14:paraId="21644F79"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14:00</w:t>
            </w:r>
          </w:p>
        </w:tc>
        <w:tc>
          <w:tcPr>
            <w:tcW w:w="903" w:type="dxa"/>
            <w:shd w:val="clear" w:color="auto" w:fill="auto"/>
            <w:vAlign w:val="center"/>
          </w:tcPr>
          <w:p w14:paraId="2049A80E"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1</w:t>
            </w:r>
            <w:r w:rsidRPr="008D0C57">
              <w:rPr>
                <w:rFonts w:cs="Arial"/>
                <w:sz w:val="18"/>
                <w:szCs w:val="20"/>
              </w:rPr>
              <w:t>7:00</w:t>
            </w:r>
          </w:p>
        </w:tc>
        <w:tc>
          <w:tcPr>
            <w:tcW w:w="904" w:type="dxa"/>
            <w:shd w:val="clear" w:color="auto" w:fill="auto"/>
            <w:vAlign w:val="center"/>
          </w:tcPr>
          <w:p w14:paraId="44C0E56C"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14:00</w:t>
            </w:r>
          </w:p>
        </w:tc>
        <w:tc>
          <w:tcPr>
            <w:tcW w:w="1803" w:type="dxa"/>
            <w:shd w:val="clear" w:color="auto" w:fill="auto"/>
            <w:vAlign w:val="center"/>
          </w:tcPr>
          <w:p w14:paraId="372E2CE3"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00:00</w:t>
            </w:r>
            <w:r w:rsidR="00B4180A" w:rsidRPr="008D0C57">
              <w:rPr>
                <w:rFonts w:cs="Arial"/>
                <w:sz w:val="18"/>
                <w:szCs w:val="20"/>
              </w:rPr>
              <w:t xml:space="preserve"> – </w:t>
            </w:r>
            <w:r w:rsidRPr="008D0C57">
              <w:rPr>
                <w:rFonts w:cs="Arial"/>
                <w:sz w:val="18"/>
                <w:szCs w:val="20"/>
              </w:rPr>
              <w:t>24:00</w:t>
            </w:r>
          </w:p>
        </w:tc>
      </w:tr>
      <w:tr w:rsidR="008D0C57" w:rsidRPr="008D0C57" w14:paraId="3B33CADF" w14:textId="77777777" w:rsidTr="008D0C57">
        <w:trPr>
          <w:trHeight w:val="227"/>
        </w:trPr>
        <w:tc>
          <w:tcPr>
            <w:tcW w:w="2041" w:type="dxa"/>
            <w:vMerge w:val="restart"/>
            <w:shd w:val="clear" w:color="auto" w:fill="auto"/>
            <w:vAlign w:val="center"/>
          </w:tcPr>
          <w:p w14:paraId="2CC46009" w14:textId="77777777" w:rsidR="0000650D" w:rsidRPr="008D0C57" w:rsidRDefault="0000650D" w:rsidP="008D0C57">
            <w:pPr>
              <w:pStyle w:val="Listenabsatz"/>
              <w:spacing w:after="0" w:line="240" w:lineRule="auto"/>
              <w:ind w:left="0"/>
              <w:jc w:val="left"/>
              <w:rPr>
                <w:rFonts w:cs="Arial"/>
                <w:b/>
                <w:szCs w:val="20"/>
              </w:rPr>
            </w:pPr>
            <w:r w:rsidRPr="008D0C57">
              <w:rPr>
                <w:rFonts w:cs="Arial"/>
                <w:b/>
                <w:szCs w:val="20"/>
              </w:rPr>
              <w:t>Service</w:t>
            </w:r>
            <w:r w:rsidR="000D273C" w:rsidRPr="008D0C57">
              <w:rPr>
                <w:rFonts w:cs="Arial"/>
                <w:b/>
                <w:szCs w:val="20"/>
              </w:rPr>
              <w:t>-</w:t>
            </w:r>
            <w:r w:rsidRPr="008D0C57">
              <w:rPr>
                <w:rFonts w:cs="Arial"/>
                <w:b/>
                <w:szCs w:val="20"/>
              </w:rPr>
              <w:t>bereitschaft</w:t>
            </w:r>
          </w:p>
        </w:tc>
        <w:tc>
          <w:tcPr>
            <w:tcW w:w="902" w:type="dxa"/>
            <w:shd w:val="clear" w:color="auto" w:fill="auto"/>
            <w:vAlign w:val="center"/>
          </w:tcPr>
          <w:p w14:paraId="04A5124A"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Do</w:t>
            </w:r>
          </w:p>
        </w:tc>
        <w:tc>
          <w:tcPr>
            <w:tcW w:w="902" w:type="dxa"/>
            <w:shd w:val="clear" w:color="auto" w:fill="auto"/>
            <w:vAlign w:val="center"/>
          </w:tcPr>
          <w:p w14:paraId="4BBB57C4"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Fr</w:t>
            </w:r>
          </w:p>
        </w:tc>
        <w:tc>
          <w:tcPr>
            <w:tcW w:w="902" w:type="dxa"/>
            <w:shd w:val="clear" w:color="auto" w:fill="auto"/>
            <w:vAlign w:val="center"/>
          </w:tcPr>
          <w:p w14:paraId="6D22E935"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Do</w:t>
            </w:r>
          </w:p>
        </w:tc>
        <w:tc>
          <w:tcPr>
            <w:tcW w:w="903" w:type="dxa"/>
            <w:shd w:val="clear" w:color="auto" w:fill="auto"/>
            <w:vAlign w:val="center"/>
          </w:tcPr>
          <w:p w14:paraId="6F598718"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Fr</w:t>
            </w:r>
          </w:p>
        </w:tc>
        <w:tc>
          <w:tcPr>
            <w:tcW w:w="903" w:type="dxa"/>
            <w:shd w:val="clear" w:color="auto" w:fill="auto"/>
            <w:vAlign w:val="center"/>
          </w:tcPr>
          <w:p w14:paraId="58A092D6"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Fr</w:t>
            </w:r>
          </w:p>
        </w:tc>
        <w:tc>
          <w:tcPr>
            <w:tcW w:w="904" w:type="dxa"/>
            <w:shd w:val="clear" w:color="auto" w:fill="auto"/>
            <w:vAlign w:val="center"/>
          </w:tcPr>
          <w:p w14:paraId="232E03F8"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Sa</w:t>
            </w:r>
            <w:r w:rsidR="00B4180A" w:rsidRPr="008D0C57">
              <w:rPr>
                <w:rFonts w:cs="Arial"/>
                <w:sz w:val="18"/>
                <w:szCs w:val="20"/>
              </w:rPr>
              <w:t xml:space="preserve"> – </w:t>
            </w:r>
            <w:r w:rsidRPr="008D0C57">
              <w:rPr>
                <w:rFonts w:cs="Arial"/>
                <w:sz w:val="18"/>
                <w:szCs w:val="20"/>
              </w:rPr>
              <w:t>So</w:t>
            </w:r>
          </w:p>
        </w:tc>
        <w:tc>
          <w:tcPr>
            <w:tcW w:w="1803" w:type="dxa"/>
            <w:shd w:val="clear" w:color="auto" w:fill="auto"/>
            <w:vAlign w:val="center"/>
          </w:tcPr>
          <w:p w14:paraId="375B0DF9"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Mo</w:t>
            </w:r>
            <w:r w:rsidR="00B4180A" w:rsidRPr="008D0C57">
              <w:rPr>
                <w:rFonts w:cs="Arial"/>
                <w:sz w:val="18"/>
                <w:szCs w:val="20"/>
              </w:rPr>
              <w:t xml:space="preserve"> – </w:t>
            </w:r>
            <w:r w:rsidRPr="008D0C57">
              <w:rPr>
                <w:rFonts w:cs="Arial"/>
                <w:sz w:val="18"/>
                <w:szCs w:val="20"/>
              </w:rPr>
              <w:t>So</w:t>
            </w:r>
          </w:p>
        </w:tc>
      </w:tr>
      <w:tr w:rsidR="008D0C57" w:rsidRPr="008D0C57" w14:paraId="64C70DE0" w14:textId="77777777" w:rsidTr="008D0C57">
        <w:trPr>
          <w:trHeight w:val="454"/>
        </w:trPr>
        <w:tc>
          <w:tcPr>
            <w:tcW w:w="2041" w:type="dxa"/>
            <w:vMerge/>
            <w:shd w:val="clear" w:color="auto" w:fill="auto"/>
            <w:vAlign w:val="center"/>
          </w:tcPr>
          <w:p w14:paraId="4CFA9671" w14:textId="77777777" w:rsidR="0000650D" w:rsidRPr="008D0C57" w:rsidRDefault="0000650D" w:rsidP="008D0C57">
            <w:pPr>
              <w:pStyle w:val="Listenabsatz"/>
              <w:spacing w:after="0" w:line="240" w:lineRule="auto"/>
              <w:ind w:left="0"/>
              <w:jc w:val="left"/>
              <w:rPr>
                <w:rFonts w:cs="Arial"/>
                <w:b/>
                <w:szCs w:val="20"/>
              </w:rPr>
            </w:pPr>
          </w:p>
        </w:tc>
        <w:tc>
          <w:tcPr>
            <w:tcW w:w="902" w:type="dxa"/>
            <w:shd w:val="clear" w:color="auto" w:fill="auto"/>
            <w:vAlign w:val="center"/>
          </w:tcPr>
          <w:p w14:paraId="446A4731"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w:t>
            </w:r>
            <w:r w:rsidRPr="008D0C57">
              <w:rPr>
                <w:rFonts w:cs="Arial"/>
                <w:sz w:val="18"/>
                <w:szCs w:val="20"/>
              </w:rPr>
              <w:t>-</w:t>
            </w:r>
            <w:r w:rsidR="00B4180A" w:rsidRPr="008D0C57">
              <w:rPr>
                <w:rFonts w:cs="Arial"/>
                <w:sz w:val="18"/>
                <w:szCs w:val="20"/>
              </w:rPr>
              <w:t xml:space="preserve"> </w:t>
            </w:r>
            <w:r w:rsidRPr="008D0C57">
              <w:rPr>
                <w:rFonts w:cs="Arial"/>
                <w:sz w:val="18"/>
                <w:szCs w:val="20"/>
              </w:rPr>
              <w:t>17</w:t>
            </w:r>
            <w:r w:rsidR="00B4180A" w:rsidRPr="008D0C57">
              <w:rPr>
                <w:rFonts w:cs="Arial"/>
                <w:sz w:val="18"/>
                <w:szCs w:val="20"/>
              </w:rPr>
              <w:t>:00</w:t>
            </w:r>
          </w:p>
        </w:tc>
        <w:tc>
          <w:tcPr>
            <w:tcW w:w="902" w:type="dxa"/>
            <w:shd w:val="clear" w:color="auto" w:fill="auto"/>
            <w:vAlign w:val="center"/>
          </w:tcPr>
          <w:p w14:paraId="3C39E9FC"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14:00</w:t>
            </w:r>
          </w:p>
        </w:tc>
        <w:tc>
          <w:tcPr>
            <w:tcW w:w="902" w:type="dxa"/>
            <w:shd w:val="clear" w:color="auto" w:fill="auto"/>
            <w:vAlign w:val="center"/>
          </w:tcPr>
          <w:p w14:paraId="14D23174"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17:00</w:t>
            </w:r>
          </w:p>
        </w:tc>
        <w:tc>
          <w:tcPr>
            <w:tcW w:w="903" w:type="dxa"/>
            <w:shd w:val="clear" w:color="auto" w:fill="auto"/>
            <w:vAlign w:val="center"/>
          </w:tcPr>
          <w:p w14:paraId="5EBFFEDD"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14:00</w:t>
            </w:r>
          </w:p>
        </w:tc>
        <w:tc>
          <w:tcPr>
            <w:tcW w:w="903" w:type="dxa"/>
            <w:shd w:val="clear" w:color="auto" w:fill="auto"/>
            <w:vAlign w:val="center"/>
          </w:tcPr>
          <w:p w14:paraId="06A14851"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17:00</w:t>
            </w:r>
          </w:p>
        </w:tc>
        <w:tc>
          <w:tcPr>
            <w:tcW w:w="904" w:type="dxa"/>
            <w:shd w:val="clear" w:color="auto" w:fill="auto"/>
            <w:vAlign w:val="center"/>
          </w:tcPr>
          <w:p w14:paraId="746011B5"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08:00</w:t>
            </w:r>
            <w:r w:rsidR="00B4180A" w:rsidRPr="008D0C57">
              <w:rPr>
                <w:rFonts w:cs="Arial"/>
                <w:sz w:val="18"/>
                <w:szCs w:val="20"/>
              </w:rPr>
              <w:t xml:space="preserve"> – </w:t>
            </w:r>
            <w:r w:rsidRPr="008D0C57">
              <w:rPr>
                <w:rFonts w:cs="Arial"/>
                <w:sz w:val="18"/>
                <w:szCs w:val="20"/>
              </w:rPr>
              <w:t>14:00</w:t>
            </w:r>
          </w:p>
        </w:tc>
        <w:tc>
          <w:tcPr>
            <w:tcW w:w="1803" w:type="dxa"/>
            <w:shd w:val="clear" w:color="auto" w:fill="auto"/>
            <w:vAlign w:val="center"/>
          </w:tcPr>
          <w:p w14:paraId="24943522"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00:00</w:t>
            </w:r>
            <w:r w:rsidR="00B4180A" w:rsidRPr="008D0C57">
              <w:rPr>
                <w:rFonts w:cs="Arial"/>
                <w:sz w:val="18"/>
                <w:szCs w:val="20"/>
              </w:rPr>
              <w:t xml:space="preserve"> – </w:t>
            </w:r>
            <w:r w:rsidRPr="008D0C57">
              <w:rPr>
                <w:rFonts w:cs="Arial"/>
                <w:sz w:val="18"/>
                <w:szCs w:val="20"/>
              </w:rPr>
              <w:t>24:00</w:t>
            </w:r>
          </w:p>
        </w:tc>
      </w:tr>
      <w:tr w:rsidR="008D0C57" w:rsidRPr="008D0C57" w14:paraId="12F61694" w14:textId="77777777" w:rsidTr="008D0C57">
        <w:trPr>
          <w:trHeight w:val="227"/>
        </w:trPr>
        <w:tc>
          <w:tcPr>
            <w:tcW w:w="2041" w:type="dxa"/>
            <w:shd w:val="clear" w:color="auto" w:fill="auto"/>
            <w:vAlign w:val="center"/>
          </w:tcPr>
          <w:p w14:paraId="436C30E1" w14:textId="77777777" w:rsidR="0000650D" w:rsidRPr="008D0C57" w:rsidRDefault="0000650D" w:rsidP="008D0C57">
            <w:pPr>
              <w:pStyle w:val="Listenabsatz"/>
              <w:spacing w:after="0" w:line="240" w:lineRule="auto"/>
              <w:ind w:left="0"/>
              <w:jc w:val="left"/>
              <w:rPr>
                <w:rFonts w:cs="Arial"/>
                <w:b/>
                <w:szCs w:val="20"/>
              </w:rPr>
            </w:pPr>
            <w:proofErr w:type="spellStart"/>
            <w:r w:rsidRPr="008D0C57">
              <w:rPr>
                <w:rFonts w:cs="Arial"/>
                <w:b/>
                <w:szCs w:val="20"/>
              </w:rPr>
              <w:t>Entstördauer</w:t>
            </w:r>
            <w:proofErr w:type="spellEnd"/>
          </w:p>
        </w:tc>
        <w:tc>
          <w:tcPr>
            <w:tcW w:w="1804" w:type="dxa"/>
            <w:gridSpan w:val="2"/>
            <w:shd w:val="clear" w:color="auto" w:fill="auto"/>
            <w:vAlign w:val="center"/>
          </w:tcPr>
          <w:p w14:paraId="289BEDCC"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&lt; 96 h</w:t>
            </w:r>
          </w:p>
        </w:tc>
        <w:tc>
          <w:tcPr>
            <w:tcW w:w="1805" w:type="dxa"/>
            <w:gridSpan w:val="2"/>
            <w:shd w:val="clear" w:color="auto" w:fill="auto"/>
            <w:vAlign w:val="center"/>
          </w:tcPr>
          <w:p w14:paraId="00FE7E95"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&lt; 24 h</w:t>
            </w:r>
          </w:p>
        </w:tc>
        <w:tc>
          <w:tcPr>
            <w:tcW w:w="1807" w:type="dxa"/>
            <w:gridSpan w:val="2"/>
            <w:shd w:val="clear" w:color="auto" w:fill="auto"/>
            <w:vAlign w:val="center"/>
          </w:tcPr>
          <w:p w14:paraId="3E4ADAF1"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&lt; 12 h</w:t>
            </w:r>
          </w:p>
        </w:tc>
        <w:tc>
          <w:tcPr>
            <w:tcW w:w="1803" w:type="dxa"/>
            <w:shd w:val="clear" w:color="auto" w:fill="auto"/>
            <w:vAlign w:val="center"/>
          </w:tcPr>
          <w:p w14:paraId="58BE2DF6" w14:textId="77777777" w:rsidR="0000650D" w:rsidRPr="008D0C57" w:rsidRDefault="0000650D" w:rsidP="008D0C57">
            <w:pPr>
              <w:pStyle w:val="Listenabsatz"/>
              <w:spacing w:after="0" w:line="240" w:lineRule="auto"/>
              <w:ind w:left="0"/>
              <w:jc w:val="center"/>
              <w:rPr>
                <w:rFonts w:cs="Arial"/>
                <w:sz w:val="18"/>
                <w:szCs w:val="20"/>
              </w:rPr>
            </w:pPr>
            <w:r w:rsidRPr="008D0C57">
              <w:rPr>
                <w:rFonts w:cs="Arial"/>
                <w:sz w:val="18"/>
                <w:szCs w:val="20"/>
              </w:rPr>
              <w:t>&lt; 6 h</w:t>
            </w:r>
          </w:p>
        </w:tc>
      </w:tr>
      <w:tr w:rsidR="008D0C57" w:rsidRPr="008D0C57" w14:paraId="78727A8C" w14:textId="77777777" w:rsidTr="008D0C57">
        <w:trPr>
          <w:trHeight w:val="227"/>
        </w:trPr>
        <w:tc>
          <w:tcPr>
            <w:tcW w:w="2041" w:type="dxa"/>
            <w:vMerge w:val="restart"/>
            <w:shd w:val="clear" w:color="auto" w:fill="auto"/>
            <w:vAlign w:val="center"/>
          </w:tcPr>
          <w:p w14:paraId="05CCE7F0" w14:textId="77777777" w:rsidR="00B4180A" w:rsidRPr="008D0C57" w:rsidRDefault="00B4180A" w:rsidP="008D0C57">
            <w:pPr>
              <w:pStyle w:val="Listenabsatz"/>
              <w:spacing w:after="0" w:line="240" w:lineRule="auto"/>
              <w:ind w:left="0"/>
              <w:jc w:val="left"/>
              <w:rPr>
                <w:rFonts w:cs="Arial"/>
                <w:b/>
                <w:szCs w:val="20"/>
              </w:rPr>
            </w:pPr>
            <w:r w:rsidRPr="008D0C57">
              <w:rPr>
                <w:rFonts w:cs="Arial"/>
                <w:b/>
                <w:szCs w:val="20"/>
              </w:rPr>
              <w:t>Wartungsfenster</w:t>
            </w:r>
          </w:p>
        </w:tc>
        <w:tc>
          <w:tcPr>
            <w:tcW w:w="1804" w:type="dxa"/>
            <w:gridSpan w:val="2"/>
            <w:shd w:val="clear" w:color="auto" w:fill="auto"/>
            <w:vAlign w:val="center"/>
          </w:tcPr>
          <w:p w14:paraId="20EA9032"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Mo – So</w:t>
            </w:r>
          </w:p>
        </w:tc>
        <w:tc>
          <w:tcPr>
            <w:tcW w:w="1805" w:type="dxa"/>
            <w:gridSpan w:val="2"/>
            <w:shd w:val="clear" w:color="auto" w:fill="auto"/>
            <w:vAlign w:val="center"/>
          </w:tcPr>
          <w:p w14:paraId="61AA95DE"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Mo – So</w:t>
            </w:r>
          </w:p>
        </w:tc>
        <w:tc>
          <w:tcPr>
            <w:tcW w:w="1807" w:type="dxa"/>
            <w:gridSpan w:val="2"/>
            <w:shd w:val="clear" w:color="auto" w:fill="auto"/>
            <w:vAlign w:val="center"/>
          </w:tcPr>
          <w:p w14:paraId="68445F54"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Mo – So</w:t>
            </w:r>
          </w:p>
        </w:tc>
        <w:tc>
          <w:tcPr>
            <w:tcW w:w="1803" w:type="dxa"/>
            <w:shd w:val="clear" w:color="auto" w:fill="auto"/>
            <w:vAlign w:val="center"/>
          </w:tcPr>
          <w:p w14:paraId="220A191F"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Mo – So</w:t>
            </w:r>
          </w:p>
        </w:tc>
      </w:tr>
      <w:tr w:rsidR="008D0C57" w:rsidRPr="008D0C57" w14:paraId="44D7817C" w14:textId="77777777" w:rsidTr="008D0C57">
        <w:trPr>
          <w:trHeight w:val="227"/>
        </w:trPr>
        <w:tc>
          <w:tcPr>
            <w:tcW w:w="2041" w:type="dxa"/>
            <w:vMerge/>
            <w:shd w:val="clear" w:color="auto" w:fill="auto"/>
            <w:vAlign w:val="center"/>
          </w:tcPr>
          <w:p w14:paraId="5AD44737" w14:textId="77777777" w:rsidR="00B4180A" w:rsidRPr="008D0C57" w:rsidRDefault="00B4180A" w:rsidP="008D0C57">
            <w:pPr>
              <w:pStyle w:val="Listenabsatz"/>
              <w:spacing w:after="0" w:line="240" w:lineRule="auto"/>
              <w:ind w:left="0"/>
              <w:jc w:val="left"/>
              <w:rPr>
                <w:rFonts w:cs="Arial"/>
                <w:b/>
                <w:szCs w:val="20"/>
              </w:rPr>
            </w:pPr>
          </w:p>
        </w:tc>
        <w:tc>
          <w:tcPr>
            <w:tcW w:w="1804" w:type="dxa"/>
            <w:gridSpan w:val="2"/>
            <w:shd w:val="clear" w:color="auto" w:fill="auto"/>
            <w:vAlign w:val="center"/>
          </w:tcPr>
          <w:p w14:paraId="1CBCFAA6"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0:00 – 24:00</w:t>
            </w:r>
          </w:p>
        </w:tc>
        <w:tc>
          <w:tcPr>
            <w:tcW w:w="1805" w:type="dxa"/>
            <w:gridSpan w:val="2"/>
            <w:shd w:val="clear" w:color="auto" w:fill="auto"/>
            <w:vAlign w:val="center"/>
          </w:tcPr>
          <w:p w14:paraId="18E87AD7"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0:00 – 24:00</w:t>
            </w:r>
          </w:p>
        </w:tc>
        <w:tc>
          <w:tcPr>
            <w:tcW w:w="1807" w:type="dxa"/>
            <w:gridSpan w:val="2"/>
            <w:shd w:val="clear" w:color="auto" w:fill="auto"/>
            <w:vAlign w:val="center"/>
          </w:tcPr>
          <w:p w14:paraId="29BD36FD"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20:00 – 06:00</w:t>
            </w:r>
          </w:p>
        </w:tc>
        <w:tc>
          <w:tcPr>
            <w:tcW w:w="1803" w:type="dxa"/>
            <w:shd w:val="clear" w:color="auto" w:fill="auto"/>
            <w:vAlign w:val="center"/>
          </w:tcPr>
          <w:p w14:paraId="5AF35A2E" w14:textId="77777777" w:rsidR="00B4180A" w:rsidRPr="008D0C57" w:rsidRDefault="00B4180A" w:rsidP="008D0C57">
            <w:pPr>
              <w:pStyle w:val="Listenabsatz"/>
              <w:spacing w:after="0" w:line="240" w:lineRule="auto"/>
              <w:ind w:left="0"/>
              <w:jc w:val="center"/>
              <w:rPr>
                <w:rFonts w:cs="Arial"/>
                <w:sz w:val="18"/>
                <w:szCs w:val="20"/>
              </w:rPr>
            </w:pPr>
            <w:r w:rsidRPr="008D0C57">
              <w:rPr>
                <w:rFonts w:cs="Arial"/>
                <w:sz w:val="18"/>
                <w:szCs w:val="20"/>
              </w:rPr>
              <w:t>24:00 – 06:00</w:t>
            </w:r>
          </w:p>
        </w:tc>
      </w:tr>
      <w:tr w:rsidR="008D0C57" w:rsidRPr="008D0C57" w14:paraId="6DE238EB" w14:textId="77777777" w:rsidTr="008D0C57">
        <w:trPr>
          <w:trHeight w:val="227"/>
        </w:trPr>
        <w:tc>
          <w:tcPr>
            <w:tcW w:w="2041" w:type="dxa"/>
            <w:shd w:val="clear" w:color="auto" w:fill="auto"/>
            <w:vAlign w:val="center"/>
          </w:tcPr>
          <w:p w14:paraId="1A8F45AB" w14:textId="77777777" w:rsidR="00B4180A" w:rsidRPr="008D0C57" w:rsidRDefault="00B4180A" w:rsidP="008D0C57">
            <w:pPr>
              <w:pStyle w:val="Listenabsatz"/>
              <w:spacing w:after="0" w:line="240" w:lineRule="auto"/>
              <w:ind w:left="0"/>
              <w:jc w:val="left"/>
              <w:rPr>
                <w:rFonts w:cs="Arial"/>
                <w:b/>
                <w:szCs w:val="20"/>
              </w:rPr>
            </w:pPr>
            <w:r w:rsidRPr="008D0C57">
              <w:rPr>
                <w:rFonts w:cs="Arial"/>
                <w:b/>
                <w:szCs w:val="20"/>
              </w:rPr>
              <w:t>Wartungs</w:t>
            </w:r>
            <w:r w:rsidR="000D273C" w:rsidRPr="008D0C57">
              <w:rPr>
                <w:rFonts w:cs="Arial"/>
                <w:b/>
                <w:szCs w:val="20"/>
              </w:rPr>
              <w:t>-</w:t>
            </w:r>
            <w:r w:rsidRPr="008D0C57">
              <w:rPr>
                <w:rFonts w:cs="Arial"/>
                <w:b/>
                <w:szCs w:val="20"/>
              </w:rPr>
              <w:t>ankündigung</w:t>
            </w:r>
          </w:p>
        </w:tc>
        <w:tc>
          <w:tcPr>
            <w:tcW w:w="1804" w:type="dxa"/>
            <w:gridSpan w:val="2"/>
            <w:shd w:val="clear" w:color="auto" w:fill="auto"/>
            <w:vAlign w:val="center"/>
          </w:tcPr>
          <w:p w14:paraId="05707FE0" w14:textId="77777777" w:rsidR="00B4180A" w:rsidRPr="008D0C57" w:rsidRDefault="00B4180A" w:rsidP="008D0C57">
            <w:pPr>
              <w:pStyle w:val="Listenabsatz"/>
              <w:spacing w:after="0" w:line="240" w:lineRule="auto"/>
              <w:ind w:left="0"/>
              <w:jc w:val="center"/>
              <w:rPr>
                <w:rFonts w:cs="Arial"/>
                <w:sz w:val="18"/>
                <w:szCs w:val="20"/>
              </w:rPr>
            </w:pPr>
          </w:p>
        </w:tc>
        <w:tc>
          <w:tcPr>
            <w:tcW w:w="1805" w:type="dxa"/>
            <w:gridSpan w:val="2"/>
            <w:shd w:val="clear" w:color="auto" w:fill="auto"/>
            <w:vAlign w:val="center"/>
          </w:tcPr>
          <w:p w14:paraId="47E6642E" w14:textId="77777777" w:rsidR="00B4180A" w:rsidRPr="008D0C57" w:rsidRDefault="00B4180A" w:rsidP="008D0C57">
            <w:pPr>
              <w:pStyle w:val="Listenabsatz"/>
              <w:spacing w:after="0" w:line="240" w:lineRule="auto"/>
              <w:ind w:left="0"/>
              <w:jc w:val="center"/>
              <w:rPr>
                <w:rFonts w:cs="Arial"/>
                <w:sz w:val="18"/>
                <w:szCs w:val="20"/>
              </w:rPr>
            </w:pPr>
          </w:p>
        </w:tc>
        <w:tc>
          <w:tcPr>
            <w:tcW w:w="1807" w:type="dxa"/>
            <w:gridSpan w:val="2"/>
            <w:shd w:val="clear" w:color="auto" w:fill="auto"/>
            <w:vAlign w:val="center"/>
          </w:tcPr>
          <w:p w14:paraId="6C9E0E34" w14:textId="77777777" w:rsidR="00B4180A" w:rsidRPr="008D0C57" w:rsidRDefault="000D273C" w:rsidP="008D0C57">
            <w:pPr>
              <w:pStyle w:val="Listenabsatz"/>
              <w:spacing w:after="0" w:line="240" w:lineRule="auto"/>
              <w:rPr>
                <w:rFonts w:cs="Arial"/>
                <w:sz w:val="18"/>
                <w:szCs w:val="20"/>
              </w:rPr>
            </w:pPr>
            <w:r w:rsidRPr="008D0C57">
              <w:rPr>
                <w:rFonts w:cs="Arial"/>
                <w:sz w:val="18"/>
                <w:szCs w:val="20"/>
              </w:rPr>
              <w:t>24h</w:t>
            </w:r>
          </w:p>
        </w:tc>
        <w:tc>
          <w:tcPr>
            <w:tcW w:w="1803" w:type="dxa"/>
            <w:shd w:val="clear" w:color="auto" w:fill="auto"/>
            <w:vAlign w:val="center"/>
          </w:tcPr>
          <w:p w14:paraId="0693C466" w14:textId="77777777" w:rsidR="00B4180A" w:rsidRPr="008D0C57" w:rsidRDefault="000D273C" w:rsidP="008D0C57">
            <w:pPr>
              <w:pStyle w:val="Listenabsatz"/>
              <w:spacing w:after="0" w:line="240" w:lineRule="auto"/>
              <w:ind w:left="360"/>
              <w:rPr>
                <w:rFonts w:cs="Arial"/>
                <w:sz w:val="18"/>
                <w:szCs w:val="20"/>
              </w:rPr>
            </w:pPr>
            <w:r w:rsidRPr="008D0C57">
              <w:rPr>
                <w:rFonts w:cs="Arial"/>
                <w:sz w:val="18"/>
                <w:szCs w:val="20"/>
              </w:rPr>
              <w:t xml:space="preserve">3 </w:t>
            </w:r>
            <w:r w:rsidR="00B4180A" w:rsidRPr="008D0C57">
              <w:rPr>
                <w:rFonts w:cs="Arial"/>
                <w:sz w:val="18"/>
                <w:szCs w:val="20"/>
              </w:rPr>
              <w:t>Tage</w:t>
            </w:r>
          </w:p>
        </w:tc>
      </w:tr>
    </w:tbl>
    <w:p w14:paraId="1AAE9499" w14:textId="77777777" w:rsidR="00CF5C1C" w:rsidRDefault="00CF5C1C" w:rsidP="00CF5C1C">
      <w:pPr>
        <w:spacing w:before="120"/>
      </w:pPr>
      <w:r>
        <w:t>Sind Kundenanbindungen bzw. Teilstücke von Leitungswegen mit DSL der Telekom Austria realisiert, gelten folgende SLAs der Telekom Austria:</w:t>
      </w:r>
    </w:p>
    <w:p w14:paraId="3687638F" w14:textId="77777777" w:rsidR="00CF5C1C" w:rsidRDefault="00CF5C1C" w:rsidP="00CF5C1C">
      <w:pPr>
        <w:spacing w:before="120"/>
      </w:pPr>
      <w:r>
        <w:t xml:space="preserve">Reaktionszeit und </w:t>
      </w:r>
      <w:proofErr w:type="spellStart"/>
      <w:r>
        <w:t>Entstördauer</w:t>
      </w:r>
      <w:proofErr w:type="spellEnd"/>
      <w:r>
        <w:t xml:space="preserve"> bei POTS Einzelstörungen sind im Netzservice-Vertrag des Endkunden geregelt. Im Standard Netzservice Fall beträgt die </w:t>
      </w:r>
      <w:proofErr w:type="spellStart"/>
      <w:r>
        <w:t>Entstördauer</w:t>
      </w:r>
      <w:proofErr w:type="spellEnd"/>
      <w:r>
        <w:t xml:space="preserve"> 2 Werktage nach Eingang der Störungsmeldung (ausgenommen Samstag). Entstörungszeit ist an Werktagen (ausgenommen Samstagen) von 08:00 – 17:00.</w:t>
      </w:r>
    </w:p>
    <w:p w14:paraId="030344B6" w14:textId="77777777" w:rsidR="00CF5C1C" w:rsidRDefault="00CF5C1C" w:rsidP="00CF5C1C">
      <w:pPr>
        <w:spacing w:before="120"/>
      </w:pPr>
      <w:r>
        <w:t>Telekom Austria Standard Wartungsfenster ist jeden Mittwoch von 01:00 – 06:00.</w:t>
      </w:r>
    </w:p>
    <w:p w14:paraId="2F6FB2D7" w14:textId="77777777" w:rsidR="00CF5C1C" w:rsidRDefault="00CF5C1C" w:rsidP="00CF5C1C">
      <w:pPr>
        <w:spacing w:before="120"/>
      </w:pPr>
      <w:r>
        <w:t>Bei geplanten Unterbrechungen länger als 10 Minuten, werden die Kunden davon nachweislich im Vorhinein mittels E-Mail informiert. Außerordentliche Wartungsfenster – außerhalb des angegebenen Fensters – werden mit einer Vorlaufzeit von 3 Tagen durch Telekom Austria bekannt gegebenen. Ad-Hoc Wartungen, die wegen eines aufgetretenen Fehlers zur Behebung dringend notwendig sind, werden nach bekannt werden sofort gemeldet.</w:t>
      </w:r>
    </w:p>
    <w:p w14:paraId="6B2CA8D6" w14:textId="77777777" w:rsidR="00CF5C1C" w:rsidRPr="00CF5C1C" w:rsidRDefault="00CF5C1C" w:rsidP="00CF5C1C">
      <w:pPr>
        <w:spacing w:before="120"/>
      </w:pPr>
      <w:r>
        <w:t xml:space="preserve">Entstörungsdienstleistungen außerhalb des in den SLAs zugesicherten Zeitraumes sind kostenpflichtig. </w:t>
      </w:r>
      <w:r>
        <w:rPr>
          <w:szCs w:val="20"/>
        </w:rPr>
        <w:t xml:space="preserve">Stundensatz € </w:t>
      </w:r>
      <w:proofErr w:type="gramStart"/>
      <w:r>
        <w:rPr>
          <w:szCs w:val="20"/>
        </w:rPr>
        <w:t>125,--</w:t>
      </w:r>
      <w:proofErr w:type="gramEnd"/>
      <w:r>
        <w:rPr>
          <w:szCs w:val="20"/>
        </w:rPr>
        <w:t xml:space="preserve"> excl. </w:t>
      </w:r>
      <w:proofErr w:type="spellStart"/>
      <w:r>
        <w:rPr>
          <w:szCs w:val="20"/>
        </w:rPr>
        <w:t>USt</w:t>
      </w:r>
      <w:proofErr w:type="spellEnd"/>
      <w:r>
        <w:rPr>
          <w:szCs w:val="20"/>
        </w:rPr>
        <w:t xml:space="preserve">.; </w:t>
      </w:r>
      <w:r>
        <w:t>Fahrtzeiten gelten als Arbeitszeiten.</w:t>
      </w:r>
    </w:p>
    <w:p w14:paraId="2B561C92" w14:textId="77777777" w:rsidR="00525D22" w:rsidRDefault="00525D22" w:rsidP="00CF5C1C">
      <w:pPr>
        <w:pStyle w:val="berschrift1"/>
        <w:numPr>
          <w:ilvl w:val="0"/>
          <w:numId w:val="0"/>
        </w:numPr>
      </w:pPr>
      <w:r>
        <w:lastRenderedPageBreak/>
        <w:t>Vertragsdauer, Zahlung und Entgelte</w:t>
      </w:r>
    </w:p>
    <w:p w14:paraId="2192C636" w14:textId="2800E32F" w:rsidR="00525D22" w:rsidRDefault="00F32905" w:rsidP="00525D22">
      <w:pPr>
        <w:pStyle w:val="Listenabsatz"/>
        <w:numPr>
          <w:ilvl w:val="1"/>
          <w:numId w:val="5"/>
        </w:numPr>
        <w:ind w:left="567" w:hanging="573"/>
        <w:jc w:val="left"/>
      </w:pPr>
      <w:r>
        <w:t>Die Zahlung erfolgt,</w:t>
      </w:r>
      <w:r w:rsidR="00525D22">
        <w:t xml:space="preserve"> monatlich im Voraus per SEPA Lastschrift. Bei VOD Abrufen werden pro Filmabruf gemäß den am TV Gerät erscheinenden Preisen verrechnet. Die Verrechnung der VOD Gebühren erfolgen monatlich im Nachhinein.</w:t>
      </w:r>
    </w:p>
    <w:p w14:paraId="16CACFCD" w14:textId="02D721E3" w:rsidR="00525D22" w:rsidRDefault="00525D22" w:rsidP="00525D22">
      <w:pPr>
        <w:pStyle w:val="Listenabsatz"/>
        <w:numPr>
          <w:ilvl w:val="1"/>
          <w:numId w:val="5"/>
        </w:numPr>
        <w:ind w:left="567" w:hanging="573"/>
        <w:jc w:val="left"/>
      </w:pPr>
      <w:r>
        <w:t xml:space="preserve">Alle angegebenen Preise und Entgelte verstehen sich </w:t>
      </w:r>
      <w:r w:rsidR="00F32905">
        <w:t>inklusive</w:t>
      </w:r>
      <w:r>
        <w:t xml:space="preserve"> </w:t>
      </w:r>
      <w:proofErr w:type="spellStart"/>
      <w:r w:rsidR="00F32905">
        <w:t>USt</w:t>
      </w:r>
      <w:proofErr w:type="spellEnd"/>
      <w:r>
        <w:t>.</w:t>
      </w:r>
      <w:r w:rsidR="00F32905">
        <w:t xml:space="preserve"> Business-Produkte verstehen sich exklusive </w:t>
      </w:r>
      <w:proofErr w:type="spellStart"/>
      <w:r w:rsidR="00F32905">
        <w:t>USt</w:t>
      </w:r>
      <w:proofErr w:type="spellEnd"/>
      <w:r w:rsidR="00F32905">
        <w:t>.</w:t>
      </w:r>
    </w:p>
    <w:p w14:paraId="7D929834" w14:textId="5BAEB236" w:rsidR="00525D22" w:rsidRDefault="00525D22" w:rsidP="00525D22">
      <w:pPr>
        <w:pStyle w:val="Listenabsatz"/>
        <w:numPr>
          <w:ilvl w:val="1"/>
          <w:numId w:val="5"/>
        </w:numPr>
        <w:ind w:left="567" w:hanging="573"/>
        <w:jc w:val="left"/>
      </w:pPr>
      <w:r w:rsidRPr="003568D3">
        <w:t>Sofern n</w:t>
      </w:r>
      <w:r>
        <w:t xml:space="preserve">icht anders vereinbart gilt ein Kündigungsverzicht für die Dauer von </w:t>
      </w:r>
      <w:del w:id="76" w:author="Jorj Catalin Colesnicov" w:date="2017-11-06T15:17:00Z">
        <w:r w:rsidDel="00D46D4E">
          <w:delText xml:space="preserve">24 </w:delText>
        </w:r>
      </w:del>
      <w:ins w:id="77" w:author="Jorj Catalin Colesnicov" w:date="2017-11-06T15:17:00Z">
        <w:r w:rsidR="00D46D4E">
          <w:t>1</w:t>
        </w:r>
      </w:ins>
      <w:ins w:id="78" w:author="Jorj Catalin Colesnicov" w:date="2017-11-06T15:18:00Z">
        <w:r w:rsidR="00D46D4E">
          <w:t>2</w:t>
        </w:r>
      </w:ins>
      <w:ins w:id="79" w:author="Jorj Catalin Colesnicov" w:date="2017-11-06T15:17:00Z">
        <w:r w:rsidR="00D46D4E">
          <w:t xml:space="preserve"> </w:t>
        </w:r>
      </w:ins>
      <w:r>
        <w:t>Monaten ab Aktivierung des jeweiligen Dienstes als vereinbart</w:t>
      </w:r>
      <w:r w:rsidRPr="003568D3">
        <w:t>, danach kann der Vertrag mit einer Frist von einem Monat zum</w:t>
      </w:r>
      <w:r>
        <w:t xml:space="preserve"> Monatsletzten gekündigt werden und bedarf stets der Schriftform. Davon abweichende Laufzeiten (z. B. monatliche Kündbarkeit einzelner Zusatzoptionen und Zusatzpakete) sind in der jeweiligen detaillierten Produktbeschreibung aufgeführt</w:t>
      </w:r>
    </w:p>
    <w:p w14:paraId="7BE5ED96" w14:textId="1F0861AF" w:rsidR="00525D22" w:rsidRDefault="00525D22" w:rsidP="00525D22">
      <w:pPr>
        <w:pStyle w:val="Listenabsatz"/>
        <w:numPr>
          <w:ilvl w:val="1"/>
          <w:numId w:val="5"/>
        </w:numPr>
        <w:ind w:left="567" w:hanging="573"/>
        <w:jc w:val="left"/>
      </w:pPr>
      <w:r>
        <w:t xml:space="preserve">Bei </w:t>
      </w:r>
      <w:r w:rsidR="007E2CCA">
        <w:t>Änderung</w:t>
      </w:r>
      <w:r>
        <w:t xml:space="preserve"> auf ein höherwertiges COSYS Produkt („Upgrade“) wird kein Entgelt verrechnet. </w:t>
      </w:r>
    </w:p>
    <w:p w14:paraId="3ED88682" w14:textId="77777777" w:rsidR="00525D22" w:rsidRDefault="00525D22" w:rsidP="00525D22">
      <w:pPr>
        <w:pStyle w:val="Listenabsatz"/>
        <w:numPr>
          <w:ilvl w:val="1"/>
          <w:numId w:val="5"/>
        </w:numPr>
        <w:ind w:left="567" w:hanging="573"/>
        <w:jc w:val="left"/>
      </w:pPr>
      <w:r w:rsidRPr="00B0218E">
        <w:t>Bei einer Kündigung innerhalb der Bindefrist sind die noch ausstehenden monatlichen Grundentgelte durch eine einmalige Abschlagszahlung zu entrichten.</w:t>
      </w:r>
    </w:p>
    <w:p w14:paraId="13ACFC2D" w14:textId="77777777" w:rsidR="00525D22" w:rsidRDefault="00525D22" w:rsidP="00525D22">
      <w:pPr>
        <w:pStyle w:val="Listenabsatz"/>
        <w:numPr>
          <w:ilvl w:val="1"/>
          <w:numId w:val="5"/>
        </w:numPr>
        <w:ind w:left="567" w:hanging="573"/>
        <w:jc w:val="left"/>
      </w:pPr>
      <w:r>
        <w:t>Sofern nicht anders vereinbart ist das COSYS Modem</w:t>
      </w:r>
      <w:r w:rsidRPr="00B0218E">
        <w:t xml:space="preserve"> </w:t>
      </w:r>
      <w:r>
        <w:t xml:space="preserve">Eigentum von COSYS </w:t>
      </w:r>
      <w:r w:rsidRPr="00B0218E">
        <w:t xml:space="preserve">und müssen nach Beendigung des Vertragsverhältnisses an das </w:t>
      </w:r>
      <w:r>
        <w:t>COSYS</w:t>
      </w:r>
      <w:r w:rsidRPr="00B0218E">
        <w:t xml:space="preserve"> retourniert werden:</w:t>
      </w:r>
    </w:p>
    <w:p w14:paraId="6E5300BE" w14:textId="77777777" w:rsidR="00525D22" w:rsidRDefault="00525D22" w:rsidP="00525D22">
      <w:pPr>
        <w:pStyle w:val="KeinLeerraum"/>
        <w:ind w:left="851"/>
      </w:pPr>
      <w:r>
        <w:t>COSYS DATA GmbH</w:t>
      </w:r>
    </w:p>
    <w:p w14:paraId="01507449" w14:textId="77777777" w:rsidR="00525D22" w:rsidRDefault="00525D22" w:rsidP="00525D22">
      <w:pPr>
        <w:pStyle w:val="KeinLeerraum"/>
        <w:ind w:left="851"/>
      </w:pPr>
      <w:r>
        <w:t>Stifterstraße 19</w:t>
      </w:r>
    </w:p>
    <w:p w14:paraId="0689C05B" w14:textId="77777777" w:rsidR="00525D22" w:rsidRDefault="00525D22" w:rsidP="00525D22">
      <w:pPr>
        <w:ind w:left="851"/>
      </w:pPr>
      <w:r>
        <w:t>A 4360 Grein</w:t>
      </w:r>
    </w:p>
    <w:p w14:paraId="6DA52080" w14:textId="77777777" w:rsidR="00525D22" w:rsidRPr="00B0218E" w:rsidRDefault="00525D22" w:rsidP="00525D22">
      <w:pPr>
        <w:pStyle w:val="Listenabsatz"/>
        <w:numPr>
          <w:ilvl w:val="1"/>
          <w:numId w:val="5"/>
        </w:numPr>
        <w:ind w:left="567" w:hanging="573"/>
        <w:jc w:val="left"/>
      </w:pPr>
      <w:r w:rsidRPr="00B0218E">
        <w:t xml:space="preserve">Sollte das Modem nicht retourniert werden, verrechnet </w:t>
      </w:r>
      <w:r>
        <w:t>COSYS</w:t>
      </w:r>
      <w:r w:rsidRPr="00B0218E">
        <w:t xml:space="preserve"> € </w:t>
      </w:r>
      <w:r>
        <w:t>99</w:t>
      </w:r>
      <w:r w:rsidRPr="00B0218E">
        <w:t>,- pro Modem.</w:t>
      </w:r>
    </w:p>
    <w:p w14:paraId="72DCB1BC" w14:textId="77777777" w:rsidR="00525D22" w:rsidRDefault="00525D22" w:rsidP="00525D22">
      <w:pPr>
        <w:pStyle w:val="Listenabsatz"/>
        <w:numPr>
          <w:ilvl w:val="1"/>
          <w:numId w:val="5"/>
        </w:numPr>
        <w:ind w:left="567" w:hanging="573"/>
        <w:jc w:val="left"/>
      </w:pPr>
      <w:r>
        <w:t>Im Falle einer Störung besteht weiterhin Entgeltpflicht für den Kunden. Eine Entgeltminderung ist nur bei schuldhafter Verzögerung durch COSYS ab dem 7. Kalendertag nach Eingang der Störungsmeldung bis zum Tage der Störungsbehebung möglich.</w:t>
      </w:r>
    </w:p>
    <w:p w14:paraId="179B7528" w14:textId="217D448C" w:rsidR="00525D22" w:rsidRDefault="009B1D66" w:rsidP="009B1D66">
      <w:pPr>
        <w:pStyle w:val="Listenabsatz"/>
        <w:numPr>
          <w:ilvl w:val="1"/>
          <w:numId w:val="5"/>
        </w:numPr>
        <w:ind w:left="567" w:hanging="573"/>
        <w:jc w:val="left"/>
      </w:pPr>
      <w:r w:rsidRPr="009B1D66">
        <w:t xml:space="preserve">Wird </w:t>
      </w:r>
      <w:r>
        <w:t>COSYS bzw. von COSYS beauftragte Dritte</w:t>
      </w:r>
      <w:r w:rsidRPr="009B1D66">
        <w:t xml:space="preserve"> zur Störungsbehebung aufgefordert und ist die Störungsursache vom Kunden zu vertreten, so sind </w:t>
      </w:r>
      <w:r>
        <w:t>COSYS</w:t>
      </w:r>
      <w:r w:rsidRPr="009B1D66">
        <w:t xml:space="preserve"> von ihr erbrachte Leistungen sowie ihr erwachsene Aufwendungen vom Kunden zu bezahlen</w:t>
      </w:r>
      <w:r>
        <w:t xml:space="preserve"> </w:t>
      </w:r>
      <w:r w:rsidR="00525D22">
        <w:t>(Stundensatz € 110,00, Fahrt</w:t>
      </w:r>
      <w:r>
        <w:t>kosten pauschaliert € 75,00)</w:t>
      </w:r>
      <w:r w:rsidR="00525D22">
        <w:t>.</w:t>
      </w:r>
    </w:p>
    <w:p w14:paraId="41EA3CBF" w14:textId="49C7A2B5" w:rsidR="00525D22" w:rsidRDefault="007E2CCA" w:rsidP="00525D22">
      <w:pPr>
        <w:pStyle w:val="Listenabsatz"/>
        <w:numPr>
          <w:ilvl w:val="1"/>
          <w:numId w:val="5"/>
        </w:numPr>
        <w:ind w:left="567" w:hanging="573"/>
        <w:jc w:val="left"/>
      </w:pPr>
      <w:r>
        <w:t>Der</w:t>
      </w:r>
      <w:r w:rsidR="00525D22">
        <w:t xml:space="preserve"> Versand jedes Geräts an den Kunden wird mit EUR </w:t>
      </w:r>
      <w:r>
        <w:t>7</w:t>
      </w:r>
      <w:r w:rsidR="00525D22">
        <w:t xml:space="preserve">,00 inkl. 20% MwSt. verrechnet. Unfreie Retoursendungen werden nicht angenommen. </w:t>
      </w:r>
    </w:p>
    <w:p w14:paraId="670084FF" w14:textId="77777777" w:rsidR="00525D22" w:rsidRDefault="00525D22" w:rsidP="00237F8B">
      <w:pPr>
        <w:pStyle w:val="berschrift1"/>
      </w:pPr>
      <w:r>
        <w:t>Flexible Inhaltsrechte</w:t>
      </w:r>
    </w:p>
    <w:p w14:paraId="19FB1F4D" w14:textId="77777777" w:rsidR="00525D22" w:rsidRDefault="00525D22" w:rsidP="00525D22">
      <w:pPr>
        <w:pStyle w:val="Listenabsatz"/>
        <w:numPr>
          <w:ilvl w:val="1"/>
          <w:numId w:val="5"/>
        </w:numPr>
        <w:ind w:left="567" w:hanging="573"/>
        <w:jc w:val="left"/>
      </w:pPr>
      <w:r>
        <w:t xml:space="preserve">COSYS ist laufend bestrebt, den Umfang und die Qualität der Inhalte zu verbessern, vor allem hinsichtlich der Senderpakete, allfälliger </w:t>
      </w:r>
      <w:proofErr w:type="gramStart"/>
      <w:r>
        <w:t>Pay TV</w:t>
      </w:r>
      <w:proofErr w:type="gramEnd"/>
      <w:r>
        <w:t xml:space="preserve"> Pakete und ebenso hinsichtlich VOD Inhalten. Werden neue Senderpakete verfügbar, so wird COSYS entsprechende Komponenten für den Kunden hinzufügen und freischalten.</w:t>
      </w:r>
    </w:p>
    <w:p w14:paraId="51EC9FB1" w14:textId="77777777" w:rsidR="00525D22" w:rsidRDefault="00525D22" w:rsidP="00525D22">
      <w:pPr>
        <w:pStyle w:val="Listenabsatz"/>
        <w:numPr>
          <w:ilvl w:val="1"/>
          <w:numId w:val="5"/>
        </w:numPr>
        <w:ind w:left="567" w:hanging="573"/>
        <w:jc w:val="left"/>
      </w:pPr>
      <w:r>
        <w:t xml:space="preserve">Andererseits ist COSYS bei den Inhaltsrechten auch abhängig von den Lizenzgebern und deren Vorgaben. COSYS muss jederzeit in der Lage sein, allfällige notwendige Anpassungen seitens der Lizenzgeber, </w:t>
      </w:r>
      <w:proofErr w:type="spellStart"/>
      <w:r>
        <w:t>insbesonders</w:t>
      </w:r>
      <w:proofErr w:type="spellEnd"/>
      <w:r>
        <w:t xml:space="preserve"> in den Komponenten, und somit auch in den Produkten und Optionen, ohne Zeitverzug abzubilden.</w:t>
      </w:r>
    </w:p>
    <w:p w14:paraId="7DB73784" w14:textId="77777777" w:rsidR="00525D22" w:rsidRDefault="00525D22" w:rsidP="00525D22">
      <w:pPr>
        <w:pStyle w:val="Listenabsatz"/>
        <w:numPr>
          <w:ilvl w:val="1"/>
          <w:numId w:val="5"/>
        </w:numPr>
        <w:ind w:left="567" w:hanging="573"/>
        <w:jc w:val="left"/>
      </w:pPr>
      <w:r>
        <w:t xml:space="preserve">COSYS ist somit </w:t>
      </w:r>
      <w:proofErr w:type="spellStart"/>
      <w:r>
        <w:t>insbesonders</w:t>
      </w:r>
      <w:proofErr w:type="spellEnd"/>
      <w:r>
        <w:t xml:space="preserve"> jederzeit berechtigt …</w:t>
      </w:r>
    </w:p>
    <w:p w14:paraId="78D9CA92" w14:textId="77777777" w:rsidR="00525D22" w:rsidRDefault="00525D22" w:rsidP="00BC7724">
      <w:pPr>
        <w:pStyle w:val="Listenabsatz"/>
        <w:numPr>
          <w:ilvl w:val="1"/>
          <w:numId w:val="11"/>
        </w:numPr>
        <w:jc w:val="left"/>
      </w:pPr>
      <w:r>
        <w:t>Sender Inhaltskomponenten anzupassen</w:t>
      </w:r>
    </w:p>
    <w:p w14:paraId="563D3A8C" w14:textId="77777777" w:rsidR="00525D22" w:rsidRDefault="00525D22" w:rsidP="00BC7724">
      <w:pPr>
        <w:pStyle w:val="Listenabsatz"/>
        <w:numPr>
          <w:ilvl w:val="0"/>
          <w:numId w:val="8"/>
        </w:numPr>
        <w:ind w:left="1500"/>
        <w:jc w:val="left"/>
      </w:pPr>
      <w:r>
        <w:t>Neue Sender hinzuzufügen</w:t>
      </w:r>
    </w:p>
    <w:p w14:paraId="05FC0247" w14:textId="77777777" w:rsidR="00525D22" w:rsidRDefault="00525D22" w:rsidP="00BC7724">
      <w:pPr>
        <w:pStyle w:val="Listenabsatz"/>
        <w:numPr>
          <w:ilvl w:val="0"/>
          <w:numId w:val="8"/>
        </w:numPr>
        <w:ind w:left="1500"/>
        <w:jc w:val="left"/>
      </w:pPr>
      <w:r>
        <w:t>Bestehende Sender aus den Senderpaketen zu entfernen</w:t>
      </w:r>
    </w:p>
    <w:p w14:paraId="2FF0031C" w14:textId="77777777" w:rsidR="00525D22" w:rsidRDefault="00525D22" w:rsidP="00BC7724">
      <w:pPr>
        <w:pStyle w:val="Listenabsatz"/>
        <w:numPr>
          <w:ilvl w:val="0"/>
          <w:numId w:val="8"/>
        </w:numPr>
        <w:ind w:left="1500"/>
        <w:jc w:val="left"/>
      </w:pPr>
      <w:r>
        <w:t>Senderpakete zu löschen, neue Senderpakete zu formen, bzw. zu verändern.</w:t>
      </w:r>
    </w:p>
    <w:p w14:paraId="25B40E2F" w14:textId="77777777" w:rsidR="00525D22" w:rsidRDefault="00525D22" w:rsidP="00BC7724">
      <w:pPr>
        <w:pStyle w:val="Listenabsatz"/>
        <w:numPr>
          <w:ilvl w:val="0"/>
          <w:numId w:val="8"/>
        </w:numPr>
        <w:ind w:left="1500"/>
        <w:jc w:val="left"/>
      </w:pPr>
      <w:r>
        <w:t xml:space="preserve">Bestimmte Nutzungsrechte an Sender/Inhaltskomponenten zusätzlich freizuschalten bzw. die Nutzung einzuschränken (Beispiel: Vorspulen, </w:t>
      </w:r>
      <w:proofErr w:type="gramStart"/>
      <w:r>
        <w:t>Recording,…</w:t>
      </w:r>
      <w:proofErr w:type="gramEnd"/>
      <w:r>
        <w:t>)</w:t>
      </w:r>
    </w:p>
    <w:p w14:paraId="0790DFB8" w14:textId="77777777" w:rsidR="00525D22" w:rsidRDefault="00525D22" w:rsidP="00BC7724">
      <w:pPr>
        <w:pStyle w:val="Listenabsatz"/>
        <w:numPr>
          <w:ilvl w:val="1"/>
          <w:numId w:val="12"/>
        </w:numPr>
        <w:jc w:val="left"/>
      </w:pPr>
      <w:r>
        <w:t>VOD Inhalte</w:t>
      </w:r>
    </w:p>
    <w:p w14:paraId="5BE343A0" w14:textId="77777777" w:rsidR="00525D22" w:rsidRDefault="00525D22" w:rsidP="00BC7724">
      <w:pPr>
        <w:pStyle w:val="Listenabsatz"/>
        <w:numPr>
          <w:ilvl w:val="0"/>
          <w:numId w:val="9"/>
        </w:numPr>
        <w:ind w:left="1500"/>
        <w:jc w:val="left"/>
      </w:pPr>
      <w:r>
        <w:t>Jederzeit hinzuzufügen</w:t>
      </w:r>
    </w:p>
    <w:p w14:paraId="38A62A4A" w14:textId="77777777" w:rsidR="00525D22" w:rsidRDefault="00525D22" w:rsidP="00BC7724">
      <w:pPr>
        <w:pStyle w:val="Listenabsatz"/>
        <w:numPr>
          <w:ilvl w:val="0"/>
          <w:numId w:val="9"/>
        </w:numPr>
        <w:ind w:left="1500"/>
        <w:jc w:val="left"/>
      </w:pPr>
      <w:r>
        <w:t>Jederzeit zurückzuziehen, auch abseits der üblichen Verwertungsfenster</w:t>
      </w:r>
    </w:p>
    <w:p w14:paraId="59B13891" w14:textId="77777777" w:rsidR="00525D22" w:rsidRDefault="00525D22" w:rsidP="00BC7724">
      <w:pPr>
        <w:pStyle w:val="Listenabsatz"/>
        <w:numPr>
          <w:ilvl w:val="0"/>
          <w:numId w:val="9"/>
        </w:numPr>
        <w:ind w:left="1500"/>
        <w:jc w:val="left"/>
      </w:pPr>
      <w:r>
        <w:t>Veränderungen an der Gliederung der VOD Inhalte vorzunehmen</w:t>
      </w:r>
    </w:p>
    <w:p w14:paraId="7ED3EACA" w14:textId="77777777" w:rsidR="00525D22" w:rsidRDefault="00525D22" w:rsidP="00BC7724">
      <w:pPr>
        <w:pStyle w:val="Listenabsatz"/>
        <w:numPr>
          <w:ilvl w:val="1"/>
          <w:numId w:val="13"/>
        </w:numPr>
        <w:jc w:val="left"/>
      </w:pPr>
      <w:r>
        <w:lastRenderedPageBreak/>
        <w:t xml:space="preserve">Jegliche Anpassungen an sonstigen Inhaltsrechten (z.B. EPG Daten, Bildmaterial, Senderlogos </w:t>
      </w:r>
      <w:proofErr w:type="spellStart"/>
      <w:r>
        <w:t>etc</w:t>
      </w:r>
      <w:proofErr w:type="spellEnd"/>
      <w:r>
        <w:t>) vorzunehmen</w:t>
      </w:r>
    </w:p>
    <w:p w14:paraId="22E3389A" w14:textId="77777777" w:rsidR="00525D22" w:rsidRDefault="00525D22" w:rsidP="00BC7724">
      <w:pPr>
        <w:pStyle w:val="Listenabsatz"/>
        <w:ind w:left="567"/>
        <w:jc w:val="left"/>
      </w:pPr>
      <w:r>
        <w:t xml:space="preserve">… </w:t>
      </w:r>
      <w:proofErr w:type="gramStart"/>
      <w:r>
        <w:t>ohne</w:t>
      </w:r>
      <w:proofErr w:type="gramEnd"/>
      <w:r>
        <w:t xml:space="preserve"> dass daraus Ansprüche des Vertragspartners gegenüber COSYS, wie z.B. Schadenersatz, entstehen.</w:t>
      </w:r>
    </w:p>
    <w:p w14:paraId="01FF311C" w14:textId="77777777" w:rsidR="00525D22" w:rsidRDefault="00525D22" w:rsidP="00525D22">
      <w:pPr>
        <w:pStyle w:val="Listenabsatz"/>
        <w:numPr>
          <w:ilvl w:val="1"/>
          <w:numId w:val="5"/>
        </w:numPr>
        <w:ind w:left="567" w:hanging="573"/>
        <w:jc w:val="left"/>
      </w:pPr>
      <w:r>
        <w:t xml:space="preserve">Signifikante Änderungen an Senderkomponenten bzw. VOD Inhalten werden soweit irgendwie möglich im Vorfeld kommuniziert, in dringenden Fällen jedenfalls unmittelbar nach der Änderung. Branchenübliche Änderungen wie </w:t>
      </w:r>
      <w:proofErr w:type="spellStart"/>
      <w:r>
        <w:t>zb</w:t>
      </w:r>
      <w:proofErr w:type="spellEnd"/>
      <w:r>
        <w:t xml:space="preserve"> Filmwechsel werden sofern sie signifikant abweichen kommuniziert.</w:t>
      </w:r>
    </w:p>
    <w:p w14:paraId="360BA563" w14:textId="77777777" w:rsidR="00525D22" w:rsidRDefault="00525D22" w:rsidP="00237F8B">
      <w:pPr>
        <w:pStyle w:val="berschrift1"/>
      </w:pPr>
      <w:r>
        <w:t>Höhere Gewalt</w:t>
      </w:r>
    </w:p>
    <w:p w14:paraId="77D492DE" w14:textId="77777777" w:rsidR="00525D22" w:rsidRDefault="00525D22" w:rsidP="00525D22">
      <w:pPr>
        <w:pStyle w:val="Listenabsatz"/>
        <w:numPr>
          <w:ilvl w:val="1"/>
          <w:numId w:val="5"/>
        </w:numPr>
        <w:ind w:left="567" w:hanging="573"/>
        <w:jc w:val="left"/>
      </w:pPr>
      <w:r>
        <w:t>COSYS übernimmt keine Gewährleistung für einen fehlerfreien Betrieb im Falle von höherer Gewalt.</w:t>
      </w:r>
    </w:p>
    <w:p w14:paraId="31133F91" w14:textId="77777777" w:rsidR="00525D22" w:rsidRDefault="00525D22" w:rsidP="00525D22">
      <w:pPr>
        <w:pStyle w:val="Listenabsatz"/>
        <w:numPr>
          <w:ilvl w:val="1"/>
          <w:numId w:val="5"/>
        </w:numPr>
        <w:ind w:left="567" w:hanging="573"/>
        <w:jc w:val="left"/>
      </w:pPr>
      <w:r>
        <w:t>COSYS übernimmt keine Gewährleistung für fehlerfreien Signalempfang im Falle von höherer Gewalt, insbesondere aufgrund der Abhängigkeit des Signalempfangs von Umwelteinflüssen (z.B. schwere Unwetter).</w:t>
      </w:r>
    </w:p>
    <w:p w14:paraId="4A7A6D53" w14:textId="77777777" w:rsidR="00525D22" w:rsidRDefault="00525D22" w:rsidP="00525D22">
      <w:pPr>
        <w:pStyle w:val="Listenabsatz"/>
        <w:numPr>
          <w:ilvl w:val="1"/>
          <w:numId w:val="5"/>
        </w:numPr>
        <w:ind w:left="567" w:hanging="573"/>
        <w:jc w:val="left"/>
      </w:pPr>
      <w:r>
        <w:t>Fehlerbehebungen, die aufgrund von Fällen höherer Gewalt im Bereich des Kunden nötig werden, sind durch die laufenden Entgelte nicht gedeckt und werden gesondert verrechnet.</w:t>
      </w:r>
    </w:p>
    <w:p w14:paraId="55C0E636" w14:textId="77777777" w:rsidR="00525D22" w:rsidRDefault="00525D22" w:rsidP="00525D22">
      <w:pPr>
        <w:pStyle w:val="Listenabsatz"/>
        <w:numPr>
          <w:ilvl w:val="1"/>
          <w:numId w:val="5"/>
        </w:numPr>
        <w:ind w:left="567" w:hanging="573"/>
        <w:jc w:val="left"/>
      </w:pPr>
      <w:r>
        <w:t>Ausfälle aufgrund höherer Gewalt werden in der Betrachtung der Systemverfügbarkeit nicht berücksichtigt.</w:t>
      </w:r>
    </w:p>
    <w:p w14:paraId="644C9662" w14:textId="77777777" w:rsidR="00525D22" w:rsidRDefault="00525D22" w:rsidP="00237F8B">
      <w:pPr>
        <w:pStyle w:val="berschrift1"/>
      </w:pPr>
      <w:r>
        <w:t>Allgemeine Bedingungen</w:t>
      </w:r>
    </w:p>
    <w:p w14:paraId="6932159A" w14:textId="522077B2" w:rsidR="00456E5A" w:rsidRPr="00577D7B" w:rsidRDefault="00525D22" w:rsidP="00525D22">
      <w:pPr>
        <w:pStyle w:val="Listenabsatz"/>
        <w:numPr>
          <w:ilvl w:val="1"/>
          <w:numId w:val="5"/>
        </w:numPr>
        <w:ind w:left="567" w:hanging="573"/>
        <w:jc w:val="left"/>
      </w:pPr>
      <w:r>
        <w:t>Es gelten die AGB, welche auf der COSYS Website (</w:t>
      </w:r>
      <w:hyperlink r:id="rId8" w:history="1">
        <w:r w:rsidRPr="00525D22">
          <w:t>http://www.cosys.cc</w:t>
        </w:r>
      </w:hyperlink>
      <w:r>
        <w:t xml:space="preserve">) abgerufen bzw. auf </w:t>
      </w:r>
      <w:r w:rsidR="007E2CCA">
        <w:t xml:space="preserve">unter der Rufnummer </w:t>
      </w:r>
      <w:r>
        <w:t>01 22 99 600 angefordert werden können.</w:t>
      </w:r>
      <w:del w:id="80" w:author="Jorj Catalin Colesnicov" w:date="2017-11-06T15:18:00Z">
        <w:r w:rsidDel="00D46D4E">
          <w:delText xml:space="preserve"> Andere Verträge bleiben durch diese Leistungsbeschreibung unberührt.</w:delText>
        </w:r>
      </w:del>
    </w:p>
    <w:sectPr w:rsidR="00456E5A" w:rsidRPr="00577D7B" w:rsidSect="00577D7B">
      <w:headerReference w:type="even" r:id="rId9"/>
      <w:headerReference w:type="default" r:id="rId10"/>
      <w:footerReference w:type="default" r:id="rId11"/>
      <w:pgSz w:w="11906" w:h="16838"/>
      <w:pgMar w:top="1955" w:right="1417" w:bottom="1134" w:left="1417" w:header="708" w:footer="8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524F5" w14:textId="77777777" w:rsidR="00E31092" w:rsidRDefault="00E31092" w:rsidP="00344E69">
      <w:r>
        <w:separator/>
      </w:r>
    </w:p>
    <w:p w14:paraId="1397AED0" w14:textId="77777777" w:rsidR="00E31092" w:rsidRDefault="00E31092"/>
    <w:p w14:paraId="3D1A12F1" w14:textId="77777777" w:rsidR="00E31092" w:rsidRDefault="00E31092" w:rsidP="00577D7B"/>
  </w:endnote>
  <w:endnote w:type="continuationSeparator" w:id="0">
    <w:p w14:paraId="2C5575ED" w14:textId="77777777" w:rsidR="00E31092" w:rsidRDefault="00E31092" w:rsidP="00344E69">
      <w:r>
        <w:continuationSeparator/>
      </w:r>
    </w:p>
    <w:p w14:paraId="6599DEC9" w14:textId="77777777" w:rsidR="00E31092" w:rsidRDefault="00E31092"/>
    <w:p w14:paraId="5B04AF1E" w14:textId="77777777" w:rsidR="00E31092" w:rsidRDefault="00E31092" w:rsidP="00577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FontAwesome">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95159" w14:textId="2C9E64A9" w:rsidR="003938C6" w:rsidRPr="00CB1E83" w:rsidRDefault="00577D7B" w:rsidP="00CB1E83">
    <w:pPr>
      <w:pStyle w:val="Fuzeile"/>
      <w:rPr>
        <w:rFonts w:cs="Arial"/>
        <w:szCs w:val="20"/>
      </w:rPr>
    </w:pPr>
    <w:r w:rsidRPr="00577D7B">
      <w:rPr>
        <w:rFonts w:cs="Arial"/>
        <w:szCs w:val="20"/>
      </w:rPr>
      <w:tab/>
    </w:r>
    <w:r w:rsidRPr="00577D7B">
      <w:rPr>
        <w:rFonts w:cs="Arial"/>
        <w:szCs w:val="20"/>
      </w:rPr>
      <w:tab/>
      <w:t xml:space="preserve">Seite </w:t>
    </w:r>
    <w:r w:rsidRPr="00577D7B">
      <w:rPr>
        <w:rFonts w:cs="Arial"/>
        <w:bCs/>
        <w:szCs w:val="20"/>
      </w:rPr>
      <w:fldChar w:fldCharType="begin"/>
    </w:r>
    <w:r w:rsidRPr="00577D7B">
      <w:rPr>
        <w:rFonts w:cs="Arial"/>
        <w:bCs/>
        <w:szCs w:val="20"/>
      </w:rPr>
      <w:instrText>PAGE  \* Arabic  \* MERGEFORMAT</w:instrText>
    </w:r>
    <w:r w:rsidRPr="00577D7B">
      <w:rPr>
        <w:rFonts w:cs="Arial"/>
        <w:bCs/>
        <w:szCs w:val="20"/>
      </w:rPr>
      <w:fldChar w:fldCharType="separate"/>
    </w:r>
    <w:r w:rsidR="00815714" w:rsidRPr="00815714">
      <w:rPr>
        <w:rFonts w:ascii="Calibri" w:hAnsi="Calibri" w:cs="Arial"/>
        <w:bCs/>
        <w:noProof/>
        <w:sz w:val="22"/>
      </w:rPr>
      <w:t>6</w:t>
    </w:r>
    <w:r w:rsidRPr="00577D7B">
      <w:rPr>
        <w:rFonts w:cs="Arial"/>
        <w:bCs/>
        <w:szCs w:val="20"/>
      </w:rPr>
      <w:fldChar w:fldCharType="end"/>
    </w:r>
    <w:r w:rsidRPr="00577D7B">
      <w:rPr>
        <w:rFonts w:cs="Arial"/>
        <w:szCs w:val="20"/>
      </w:rPr>
      <w:t xml:space="preserve"> von </w:t>
    </w:r>
    <w:r w:rsidRPr="00577D7B">
      <w:rPr>
        <w:rFonts w:cs="Arial"/>
        <w:bCs/>
        <w:szCs w:val="20"/>
      </w:rPr>
      <w:fldChar w:fldCharType="begin"/>
    </w:r>
    <w:r w:rsidRPr="00577D7B">
      <w:rPr>
        <w:rFonts w:cs="Arial"/>
        <w:bCs/>
        <w:szCs w:val="20"/>
      </w:rPr>
      <w:instrText>NUMPAGES  \* Arabic  \* MERGEFORMAT</w:instrText>
    </w:r>
    <w:r w:rsidRPr="00577D7B">
      <w:rPr>
        <w:rFonts w:cs="Arial"/>
        <w:bCs/>
        <w:szCs w:val="20"/>
      </w:rPr>
      <w:fldChar w:fldCharType="separate"/>
    </w:r>
    <w:r w:rsidR="00815714" w:rsidRPr="00815714">
      <w:rPr>
        <w:rFonts w:ascii="Calibri" w:hAnsi="Calibri" w:cs="Arial"/>
        <w:bCs/>
        <w:noProof/>
        <w:sz w:val="22"/>
      </w:rPr>
      <w:t>6</w:t>
    </w:r>
    <w:r w:rsidRPr="00577D7B">
      <w:rPr>
        <w:rFonts w:cs="Arial"/>
        <w:bCs/>
        <w:szCs w:val="20"/>
      </w:rPr>
      <w:fldChar w:fldCharType="end"/>
    </w:r>
    <w:r w:rsidR="004C3FA8">
      <w:rPr>
        <w:rFonts w:cs="Arial"/>
        <w:noProof/>
        <w:szCs w:val="20"/>
      </w:rPr>
      <w:drawing>
        <wp:anchor distT="0" distB="0" distL="114300" distR="114300" simplePos="0" relativeHeight="251658240" behindDoc="1" locked="0" layoutInCell="1" allowOverlap="1">
          <wp:simplePos x="0" y="0"/>
          <wp:positionH relativeFrom="page">
            <wp:posOffset>0</wp:posOffset>
          </wp:positionH>
          <wp:positionV relativeFrom="paragraph">
            <wp:posOffset>270510</wp:posOffset>
          </wp:positionV>
          <wp:extent cx="7560310" cy="537210"/>
          <wp:effectExtent l="0" t="0" r="0" b="0"/>
          <wp:wrapNone/>
          <wp:docPr id="2" name="Bild 2" descr="Briefpapier_Cosys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osys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5372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282A6" w14:textId="77777777" w:rsidR="00E31092" w:rsidRDefault="00E31092" w:rsidP="00344E69">
      <w:r>
        <w:separator/>
      </w:r>
    </w:p>
    <w:p w14:paraId="718AE06F" w14:textId="77777777" w:rsidR="00E31092" w:rsidRDefault="00E31092"/>
    <w:p w14:paraId="77D1031F" w14:textId="77777777" w:rsidR="00E31092" w:rsidRDefault="00E31092" w:rsidP="00577D7B"/>
  </w:footnote>
  <w:footnote w:type="continuationSeparator" w:id="0">
    <w:p w14:paraId="2871C5C2" w14:textId="77777777" w:rsidR="00E31092" w:rsidRDefault="00E31092" w:rsidP="00344E69">
      <w:r>
        <w:continuationSeparator/>
      </w:r>
    </w:p>
    <w:p w14:paraId="2FBC62F1" w14:textId="77777777" w:rsidR="00E31092" w:rsidRDefault="00E31092"/>
    <w:p w14:paraId="692C8B9E" w14:textId="77777777" w:rsidR="00E31092" w:rsidRDefault="00E31092" w:rsidP="00577D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5FEEF" w14:textId="77777777" w:rsidR="00865007" w:rsidRDefault="00865007">
    <w:r>
      <w:cr/>
    </w:r>
  </w:p>
  <w:p w14:paraId="5771DF21" w14:textId="77777777" w:rsidR="00865007" w:rsidRDefault="00865007"/>
  <w:p w14:paraId="4689D9B1" w14:textId="77777777" w:rsidR="00865007" w:rsidRDefault="00865007" w:rsidP="00577D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86F79" w14:textId="77777777" w:rsidR="00865007" w:rsidRDefault="004C3FA8">
    <w:pPr>
      <w:pStyle w:val="Kopfzeile"/>
    </w:pPr>
    <w:r>
      <w:rPr>
        <w:noProof/>
      </w:rPr>
      <w:drawing>
        <wp:anchor distT="0" distB="0" distL="114300" distR="114300" simplePos="0" relativeHeight="251657216" behindDoc="0" locked="0" layoutInCell="1" allowOverlap="1">
          <wp:simplePos x="0" y="0"/>
          <wp:positionH relativeFrom="page">
            <wp:posOffset>0</wp:posOffset>
          </wp:positionH>
          <wp:positionV relativeFrom="page">
            <wp:posOffset>0</wp:posOffset>
          </wp:positionV>
          <wp:extent cx="7560310" cy="1262380"/>
          <wp:effectExtent l="0" t="0" r="0" b="0"/>
          <wp:wrapNone/>
          <wp:docPr id="1" name="Bild 1" descr="Briefpapier_Cosys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papier_Cosys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62380"/>
                  </a:xfrm>
                  <a:prstGeom prst="rect">
                    <a:avLst/>
                  </a:prstGeom>
                  <a:noFill/>
                </pic:spPr>
              </pic:pic>
            </a:graphicData>
          </a:graphic>
          <wp14:sizeRelH relativeFrom="page">
            <wp14:pctWidth>0</wp14:pctWidth>
          </wp14:sizeRelH>
          <wp14:sizeRelV relativeFrom="page">
            <wp14:pctHeight>0</wp14:pctHeight>
          </wp14:sizeRelV>
        </wp:anchor>
      </w:drawing>
    </w:r>
  </w:p>
  <w:p w14:paraId="27695325" w14:textId="77777777" w:rsidR="00865007" w:rsidRDefault="00865007"/>
  <w:p w14:paraId="0EA77249" w14:textId="77777777" w:rsidR="00865007" w:rsidRDefault="00865007" w:rsidP="00577D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32B22"/>
    <w:multiLevelType w:val="hybridMultilevel"/>
    <w:tmpl w:val="D6A899B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5D6390"/>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730EAC"/>
    <w:multiLevelType w:val="hybridMultilevel"/>
    <w:tmpl w:val="630C19A8"/>
    <w:lvl w:ilvl="0" w:tplc="C6EA791A">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 w15:restartNumberingAfterBreak="0">
    <w:nsid w:val="1482775B"/>
    <w:multiLevelType w:val="multilevel"/>
    <w:tmpl w:val="8DA43EA0"/>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60D2398"/>
    <w:multiLevelType w:val="hybridMultilevel"/>
    <w:tmpl w:val="4992C0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C23043"/>
    <w:multiLevelType w:val="hybridMultilevel"/>
    <w:tmpl w:val="73DE8A0A"/>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731269"/>
    <w:multiLevelType w:val="multilevel"/>
    <w:tmpl w:val="8F088BF8"/>
    <w:lvl w:ilvl="0">
      <w:start w:val="1"/>
      <w:numFmt w:val="decimal"/>
      <w:pStyle w:val="berschrif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9468C2"/>
    <w:multiLevelType w:val="hybridMultilevel"/>
    <w:tmpl w:val="B224A102"/>
    <w:lvl w:ilvl="0" w:tplc="64A2159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32D374B5"/>
    <w:multiLevelType w:val="hybridMultilevel"/>
    <w:tmpl w:val="E480B5F0"/>
    <w:lvl w:ilvl="0" w:tplc="DC36C15E">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560949"/>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B96300"/>
    <w:multiLevelType w:val="hybridMultilevel"/>
    <w:tmpl w:val="4DB0C214"/>
    <w:lvl w:ilvl="0" w:tplc="2B829750">
      <w:start w:val="2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28F096A"/>
    <w:multiLevelType w:val="multilevel"/>
    <w:tmpl w:val="B4AE02E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75636F"/>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E325318"/>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AB82A3E"/>
    <w:multiLevelType w:val="hybridMultilevel"/>
    <w:tmpl w:val="557849B8"/>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6"/>
  </w:num>
  <w:num w:numId="6">
    <w:abstractNumId w:val="11"/>
  </w:num>
  <w:num w:numId="7">
    <w:abstractNumId w:val="14"/>
  </w:num>
  <w:num w:numId="8">
    <w:abstractNumId w:val="7"/>
  </w:num>
  <w:num w:numId="9">
    <w:abstractNumId w:val="2"/>
  </w:num>
  <w:num w:numId="10">
    <w:abstractNumId w:val="12"/>
  </w:num>
  <w:num w:numId="11">
    <w:abstractNumId w:val="9"/>
  </w:num>
  <w:num w:numId="12">
    <w:abstractNumId w:val="13"/>
  </w:num>
  <w:num w:numId="13">
    <w:abstractNumId w:val="1"/>
  </w:num>
  <w:num w:numId="14">
    <w:abstractNumId w:val="8"/>
  </w:num>
  <w:num w:numId="15">
    <w:abstractNumId w:val="1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rj Catalin Colesnicov">
    <w15:presenceInfo w15:providerId="None" w15:userId="Jorj Catalin Colesnic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E5A"/>
    <w:rsid w:val="00001E0D"/>
    <w:rsid w:val="0000650D"/>
    <w:rsid w:val="00011031"/>
    <w:rsid w:val="00017A19"/>
    <w:rsid w:val="00022DFD"/>
    <w:rsid w:val="00040A3B"/>
    <w:rsid w:val="000414B7"/>
    <w:rsid w:val="00043A08"/>
    <w:rsid w:val="000505C5"/>
    <w:rsid w:val="00067CB7"/>
    <w:rsid w:val="0007219C"/>
    <w:rsid w:val="00077DD5"/>
    <w:rsid w:val="00085D08"/>
    <w:rsid w:val="00090895"/>
    <w:rsid w:val="00090B5E"/>
    <w:rsid w:val="000A2A28"/>
    <w:rsid w:val="000A5758"/>
    <w:rsid w:val="000A6085"/>
    <w:rsid w:val="000B0D17"/>
    <w:rsid w:val="000B54E2"/>
    <w:rsid w:val="000B5648"/>
    <w:rsid w:val="000C2767"/>
    <w:rsid w:val="000C3586"/>
    <w:rsid w:val="000D273C"/>
    <w:rsid w:val="000D2A81"/>
    <w:rsid w:val="000D3BAB"/>
    <w:rsid w:val="000D5301"/>
    <w:rsid w:val="000D56B0"/>
    <w:rsid w:val="000E7F33"/>
    <w:rsid w:val="000F1428"/>
    <w:rsid w:val="000F5080"/>
    <w:rsid w:val="000F5098"/>
    <w:rsid w:val="00104CCB"/>
    <w:rsid w:val="0010798F"/>
    <w:rsid w:val="00117089"/>
    <w:rsid w:val="0011737C"/>
    <w:rsid w:val="001203A8"/>
    <w:rsid w:val="00123656"/>
    <w:rsid w:val="0013203B"/>
    <w:rsid w:val="001349D8"/>
    <w:rsid w:val="00140ED3"/>
    <w:rsid w:val="00157E83"/>
    <w:rsid w:val="001670EE"/>
    <w:rsid w:val="001741E6"/>
    <w:rsid w:val="00193982"/>
    <w:rsid w:val="001A4E2B"/>
    <w:rsid w:val="001A716F"/>
    <w:rsid w:val="001B0C2D"/>
    <w:rsid w:val="001B624D"/>
    <w:rsid w:val="001B6DCE"/>
    <w:rsid w:val="001B7C5E"/>
    <w:rsid w:val="001C2728"/>
    <w:rsid w:val="001E0F20"/>
    <w:rsid w:val="001E7A0E"/>
    <w:rsid w:val="001F5377"/>
    <w:rsid w:val="002040BD"/>
    <w:rsid w:val="0022660D"/>
    <w:rsid w:val="002270E9"/>
    <w:rsid w:val="00230863"/>
    <w:rsid w:val="002360C8"/>
    <w:rsid w:val="00237F8B"/>
    <w:rsid w:val="0024169B"/>
    <w:rsid w:val="00262EAD"/>
    <w:rsid w:val="0027230A"/>
    <w:rsid w:val="00273BD1"/>
    <w:rsid w:val="00287067"/>
    <w:rsid w:val="00293F0D"/>
    <w:rsid w:val="002A1E92"/>
    <w:rsid w:val="002A7696"/>
    <w:rsid w:val="002C1823"/>
    <w:rsid w:val="002C18FE"/>
    <w:rsid w:val="002C59E8"/>
    <w:rsid w:val="002C6489"/>
    <w:rsid w:val="002D4CD8"/>
    <w:rsid w:val="002D676F"/>
    <w:rsid w:val="002E5B53"/>
    <w:rsid w:val="00301530"/>
    <w:rsid w:val="0030496F"/>
    <w:rsid w:val="003063FE"/>
    <w:rsid w:val="00313F5C"/>
    <w:rsid w:val="00327DE2"/>
    <w:rsid w:val="00330214"/>
    <w:rsid w:val="00331ABE"/>
    <w:rsid w:val="00335B3F"/>
    <w:rsid w:val="00344E69"/>
    <w:rsid w:val="00352FB6"/>
    <w:rsid w:val="00357918"/>
    <w:rsid w:val="00374CDE"/>
    <w:rsid w:val="003753BB"/>
    <w:rsid w:val="00380DF3"/>
    <w:rsid w:val="003938C6"/>
    <w:rsid w:val="003B1646"/>
    <w:rsid w:val="003C43FC"/>
    <w:rsid w:val="003D3A2C"/>
    <w:rsid w:val="003D4A80"/>
    <w:rsid w:val="003D4AAC"/>
    <w:rsid w:val="003D7690"/>
    <w:rsid w:val="003F55A6"/>
    <w:rsid w:val="004073F6"/>
    <w:rsid w:val="00412A53"/>
    <w:rsid w:val="00424B42"/>
    <w:rsid w:val="00426B5E"/>
    <w:rsid w:val="0043217B"/>
    <w:rsid w:val="00432D2A"/>
    <w:rsid w:val="004330DA"/>
    <w:rsid w:val="00433FB9"/>
    <w:rsid w:val="00445FDD"/>
    <w:rsid w:val="0045029A"/>
    <w:rsid w:val="00456E5A"/>
    <w:rsid w:val="004627BA"/>
    <w:rsid w:val="00464045"/>
    <w:rsid w:val="00464094"/>
    <w:rsid w:val="0046587D"/>
    <w:rsid w:val="00485ED9"/>
    <w:rsid w:val="00491945"/>
    <w:rsid w:val="00494936"/>
    <w:rsid w:val="004A0353"/>
    <w:rsid w:val="004B3A90"/>
    <w:rsid w:val="004B4AD1"/>
    <w:rsid w:val="004C039C"/>
    <w:rsid w:val="004C3387"/>
    <w:rsid w:val="004C33AD"/>
    <w:rsid w:val="004C3FA8"/>
    <w:rsid w:val="004C5388"/>
    <w:rsid w:val="004D05CE"/>
    <w:rsid w:val="004E5BB0"/>
    <w:rsid w:val="004F1404"/>
    <w:rsid w:val="0050526B"/>
    <w:rsid w:val="005067E9"/>
    <w:rsid w:val="00511B80"/>
    <w:rsid w:val="00512B1C"/>
    <w:rsid w:val="005259B1"/>
    <w:rsid w:val="00525D22"/>
    <w:rsid w:val="00537E5F"/>
    <w:rsid w:val="005412E3"/>
    <w:rsid w:val="00541D65"/>
    <w:rsid w:val="005553CE"/>
    <w:rsid w:val="00577D7B"/>
    <w:rsid w:val="005839DD"/>
    <w:rsid w:val="00596080"/>
    <w:rsid w:val="005B49B7"/>
    <w:rsid w:val="005B555A"/>
    <w:rsid w:val="005B5854"/>
    <w:rsid w:val="005C019A"/>
    <w:rsid w:val="005C1F3D"/>
    <w:rsid w:val="005D068B"/>
    <w:rsid w:val="005E18E1"/>
    <w:rsid w:val="005E2672"/>
    <w:rsid w:val="005E48B8"/>
    <w:rsid w:val="005E7437"/>
    <w:rsid w:val="005F06F9"/>
    <w:rsid w:val="005F6198"/>
    <w:rsid w:val="0060226B"/>
    <w:rsid w:val="0061246A"/>
    <w:rsid w:val="0061520D"/>
    <w:rsid w:val="006156E6"/>
    <w:rsid w:val="0061645A"/>
    <w:rsid w:val="006306B5"/>
    <w:rsid w:val="00646CF7"/>
    <w:rsid w:val="006478A3"/>
    <w:rsid w:val="006603B0"/>
    <w:rsid w:val="00661BD4"/>
    <w:rsid w:val="0067234D"/>
    <w:rsid w:val="00673AC8"/>
    <w:rsid w:val="00684FC3"/>
    <w:rsid w:val="006936B2"/>
    <w:rsid w:val="006A0446"/>
    <w:rsid w:val="006A0D54"/>
    <w:rsid w:val="006A44B9"/>
    <w:rsid w:val="006A7A90"/>
    <w:rsid w:val="006B2CAC"/>
    <w:rsid w:val="006C575E"/>
    <w:rsid w:val="006D1418"/>
    <w:rsid w:val="006E4CFA"/>
    <w:rsid w:val="00722461"/>
    <w:rsid w:val="007533FB"/>
    <w:rsid w:val="00760C1F"/>
    <w:rsid w:val="007667E9"/>
    <w:rsid w:val="00773C36"/>
    <w:rsid w:val="00780413"/>
    <w:rsid w:val="007C31FB"/>
    <w:rsid w:val="007C3CC8"/>
    <w:rsid w:val="007D38DA"/>
    <w:rsid w:val="007D5596"/>
    <w:rsid w:val="007D570D"/>
    <w:rsid w:val="007D59AE"/>
    <w:rsid w:val="007E2CCA"/>
    <w:rsid w:val="007F2737"/>
    <w:rsid w:val="00802BAD"/>
    <w:rsid w:val="00803FCA"/>
    <w:rsid w:val="00815714"/>
    <w:rsid w:val="00815728"/>
    <w:rsid w:val="0082285C"/>
    <w:rsid w:val="00822E8A"/>
    <w:rsid w:val="008254F6"/>
    <w:rsid w:val="00832B91"/>
    <w:rsid w:val="00837B33"/>
    <w:rsid w:val="00847FE1"/>
    <w:rsid w:val="00856A81"/>
    <w:rsid w:val="0086415D"/>
    <w:rsid w:val="00865007"/>
    <w:rsid w:val="00865869"/>
    <w:rsid w:val="00873EFC"/>
    <w:rsid w:val="00875375"/>
    <w:rsid w:val="00897998"/>
    <w:rsid w:val="008A201F"/>
    <w:rsid w:val="008B4714"/>
    <w:rsid w:val="008B7345"/>
    <w:rsid w:val="008C12B4"/>
    <w:rsid w:val="008C5089"/>
    <w:rsid w:val="008D0C57"/>
    <w:rsid w:val="008E1456"/>
    <w:rsid w:val="008E38BD"/>
    <w:rsid w:val="008E71D5"/>
    <w:rsid w:val="008F2D91"/>
    <w:rsid w:val="00900813"/>
    <w:rsid w:val="00901831"/>
    <w:rsid w:val="00906523"/>
    <w:rsid w:val="0091404F"/>
    <w:rsid w:val="009169FC"/>
    <w:rsid w:val="00935781"/>
    <w:rsid w:val="009405AC"/>
    <w:rsid w:val="00942818"/>
    <w:rsid w:val="00943707"/>
    <w:rsid w:val="00953B38"/>
    <w:rsid w:val="00954421"/>
    <w:rsid w:val="00960E1C"/>
    <w:rsid w:val="00961AD1"/>
    <w:rsid w:val="009713BF"/>
    <w:rsid w:val="009763A8"/>
    <w:rsid w:val="00987568"/>
    <w:rsid w:val="00993824"/>
    <w:rsid w:val="00996100"/>
    <w:rsid w:val="009A6745"/>
    <w:rsid w:val="009A6B74"/>
    <w:rsid w:val="009B1D66"/>
    <w:rsid w:val="009B1FCD"/>
    <w:rsid w:val="009B382A"/>
    <w:rsid w:val="009E64FB"/>
    <w:rsid w:val="009F3D73"/>
    <w:rsid w:val="00A0137C"/>
    <w:rsid w:val="00A03DDF"/>
    <w:rsid w:val="00A05CD1"/>
    <w:rsid w:val="00A15145"/>
    <w:rsid w:val="00A246A2"/>
    <w:rsid w:val="00A26381"/>
    <w:rsid w:val="00A41996"/>
    <w:rsid w:val="00A65248"/>
    <w:rsid w:val="00A7319F"/>
    <w:rsid w:val="00A8043C"/>
    <w:rsid w:val="00A80477"/>
    <w:rsid w:val="00A8075C"/>
    <w:rsid w:val="00A85312"/>
    <w:rsid w:val="00A9426C"/>
    <w:rsid w:val="00AA1123"/>
    <w:rsid w:val="00AB3F4B"/>
    <w:rsid w:val="00AC1407"/>
    <w:rsid w:val="00AD15DB"/>
    <w:rsid w:val="00AD19CC"/>
    <w:rsid w:val="00AF233B"/>
    <w:rsid w:val="00B00ACF"/>
    <w:rsid w:val="00B04AA4"/>
    <w:rsid w:val="00B110C1"/>
    <w:rsid w:val="00B12580"/>
    <w:rsid w:val="00B20172"/>
    <w:rsid w:val="00B36C39"/>
    <w:rsid w:val="00B406D8"/>
    <w:rsid w:val="00B4180A"/>
    <w:rsid w:val="00B46E97"/>
    <w:rsid w:val="00B57C32"/>
    <w:rsid w:val="00B72F3A"/>
    <w:rsid w:val="00B73586"/>
    <w:rsid w:val="00B7718A"/>
    <w:rsid w:val="00B77832"/>
    <w:rsid w:val="00B83468"/>
    <w:rsid w:val="00B869AC"/>
    <w:rsid w:val="00B95C47"/>
    <w:rsid w:val="00BA034F"/>
    <w:rsid w:val="00BA4AEB"/>
    <w:rsid w:val="00BC114D"/>
    <w:rsid w:val="00BC6CD0"/>
    <w:rsid w:val="00BC7724"/>
    <w:rsid w:val="00BD55CE"/>
    <w:rsid w:val="00BE0191"/>
    <w:rsid w:val="00BE2789"/>
    <w:rsid w:val="00BE7679"/>
    <w:rsid w:val="00BE78E4"/>
    <w:rsid w:val="00BF6615"/>
    <w:rsid w:val="00C03AB4"/>
    <w:rsid w:val="00C056BB"/>
    <w:rsid w:val="00C129E3"/>
    <w:rsid w:val="00C17124"/>
    <w:rsid w:val="00C174F5"/>
    <w:rsid w:val="00C30470"/>
    <w:rsid w:val="00C33160"/>
    <w:rsid w:val="00C34187"/>
    <w:rsid w:val="00C3499C"/>
    <w:rsid w:val="00C34E94"/>
    <w:rsid w:val="00C35E1C"/>
    <w:rsid w:val="00C3778E"/>
    <w:rsid w:val="00C404BD"/>
    <w:rsid w:val="00C43FFF"/>
    <w:rsid w:val="00C523BB"/>
    <w:rsid w:val="00C707FF"/>
    <w:rsid w:val="00C838C8"/>
    <w:rsid w:val="00C84DB2"/>
    <w:rsid w:val="00C86964"/>
    <w:rsid w:val="00C9399D"/>
    <w:rsid w:val="00CB0099"/>
    <w:rsid w:val="00CB0867"/>
    <w:rsid w:val="00CB1E83"/>
    <w:rsid w:val="00CC0951"/>
    <w:rsid w:val="00CC23A6"/>
    <w:rsid w:val="00CC3CA8"/>
    <w:rsid w:val="00CC7D2C"/>
    <w:rsid w:val="00CE0232"/>
    <w:rsid w:val="00CE6252"/>
    <w:rsid w:val="00CF5C1C"/>
    <w:rsid w:val="00CF73C8"/>
    <w:rsid w:val="00D01BC7"/>
    <w:rsid w:val="00D02C41"/>
    <w:rsid w:val="00D036B4"/>
    <w:rsid w:val="00D17577"/>
    <w:rsid w:val="00D46D4E"/>
    <w:rsid w:val="00D502E9"/>
    <w:rsid w:val="00D56C0B"/>
    <w:rsid w:val="00D602A0"/>
    <w:rsid w:val="00D760EF"/>
    <w:rsid w:val="00D769CB"/>
    <w:rsid w:val="00D84097"/>
    <w:rsid w:val="00D96010"/>
    <w:rsid w:val="00DA072E"/>
    <w:rsid w:val="00DA7285"/>
    <w:rsid w:val="00DB1ADA"/>
    <w:rsid w:val="00DB36D0"/>
    <w:rsid w:val="00DB4B8B"/>
    <w:rsid w:val="00DC4D4C"/>
    <w:rsid w:val="00E145FD"/>
    <w:rsid w:val="00E16088"/>
    <w:rsid w:val="00E205BF"/>
    <w:rsid w:val="00E21266"/>
    <w:rsid w:val="00E31092"/>
    <w:rsid w:val="00E43660"/>
    <w:rsid w:val="00E577B6"/>
    <w:rsid w:val="00E62EC6"/>
    <w:rsid w:val="00E7533C"/>
    <w:rsid w:val="00E77B36"/>
    <w:rsid w:val="00E97B85"/>
    <w:rsid w:val="00EA4143"/>
    <w:rsid w:val="00EA58CB"/>
    <w:rsid w:val="00EA6B78"/>
    <w:rsid w:val="00EB7860"/>
    <w:rsid w:val="00EC2A72"/>
    <w:rsid w:val="00EC5C25"/>
    <w:rsid w:val="00EC71B0"/>
    <w:rsid w:val="00EE1314"/>
    <w:rsid w:val="00EE3190"/>
    <w:rsid w:val="00EE6D62"/>
    <w:rsid w:val="00EE6DFA"/>
    <w:rsid w:val="00EE7B95"/>
    <w:rsid w:val="00F05559"/>
    <w:rsid w:val="00F0634B"/>
    <w:rsid w:val="00F1036E"/>
    <w:rsid w:val="00F1666E"/>
    <w:rsid w:val="00F17EB6"/>
    <w:rsid w:val="00F23A90"/>
    <w:rsid w:val="00F2555C"/>
    <w:rsid w:val="00F32905"/>
    <w:rsid w:val="00F450A4"/>
    <w:rsid w:val="00F51CC6"/>
    <w:rsid w:val="00F52897"/>
    <w:rsid w:val="00F57A06"/>
    <w:rsid w:val="00F600AD"/>
    <w:rsid w:val="00F625F0"/>
    <w:rsid w:val="00F669CC"/>
    <w:rsid w:val="00F673B8"/>
    <w:rsid w:val="00F71A1A"/>
    <w:rsid w:val="00F833FF"/>
    <w:rsid w:val="00F93EDD"/>
    <w:rsid w:val="00FA06B3"/>
    <w:rsid w:val="00FC3D8B"/>
    <w:rsid w:val="00FD13A6"/>
    <w:rsid w:val="00FE2BF0"/>
    <w:rsid w:val="00FE63FA"/>
    <w:rsid w:val="00FF0588"/>
    <w:rsid w:val="00FF5A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5BD012F"/>
  <w15:chartTrackingRefBased/>
  <w15:docId w15:val="{863E15A2-49A5-4D2A-A4C0-3311C0C6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6CD0"/>
    <w:pPr>
      <w:spacing w:after="160" w:line="259" w:lineRule="auto"/>
      <w:jc w:val="both"/>
    </w:pPr>
    <w:rPr>
      <w:rFonts w:ascii="Arial" w:hAnsi="Arial"/>
      <w:szCs w:val="22"/>
    </w:rPr>
  </w:style>
  <w:style w:type="paragraph" w:styleId="berschrift1">
    <w:name w:val="heading 1"/>
    <w:basedOn w:val="Standard"/>
    <w:next w:val="Standard"/>
    <w:link w:val="berschrift1Zchn"/>
    <w:autoRedefine/>
    <w:uiPriority w:val="9"/>
    <w:qFormat/>
    <w:rsid w:val="00237F8B"/>
    <w:pPr>
      <w:keepNext/>
      <w:keepLines/>
      <w:numPr>
        <w:numId w:val="5"/>
      </w:numPr>
      <w:spacing w:before="240" w:after="100"/>
      <w:ind w:left="567" w:hanging="567"/>
      <w:jc w:val="left"/>
      <w:outlineLvl w:val="0"/>
    </w:pPr>
    <w:rPr>
      <w:rFonts w:eastAsia="SimSun"/>
      <w:b/>
      <w:bCs/>
      <w:color w:val="000000"/>
      <w:sz w:val="32"/>
      <w:szCs w:val="36"/>
    </w:rPr>
  </w:style>
  <w:style w:type="paragraph" w:styleId="berschrift2">
    <w:name w:val="heading 2"/>
    <w:basedOn w:val="Standard"/>
    <w:next w:val="Standard"/>
    <w:link w:val="berschrift2Zchn"/>
    <w:autoRedefine/>
    <w:uiPriority w:val="9"/>
    <w:unhideWhenUsed/>
    <w:qFormat/>
    <w:rsid w:val="00CB1E83"/>
    <w:pPr>
      <w:keepNext/>
      <w:keepLines/>
      <w:numPr>
        <w:ilvl w:val="1"/>
        <w:numId w:val="1"/>
      </w:numPr>
      <w:spacing w:before="100" w:after="100" w:line="240" w:lineRule="auto"/>
      <w:ind w:left="567" w:hanging="567"/>
      <w:outlineLvl w:val="1"/>
    </w:pPr>
    <w:rPr>
      <w:rFonts w:eastAsia="SimSun"/>
      <w:b/>
      <w:bCs/>
      <w:color w:val="000000"/>
      <w:sz w:val="24"/>
      <w:szCs w:val="28"/>
    </w:rPr>
  </w:style>
  <w:style w:type="paragraph" w:styleId="berschrift3">
    <w:name w:val="heading 3"/>
    <w:basedOn w:val="Standard"/>
    <w:next w:val="Standard"/>
    <w:link w:val="berschrift3Zchn"/>
    <w:autoRedefine/>
    <w:uiPriority w:val="9"/>
    <w:unhideWhenUsed/>
    <w:qFormat/>
    <w:rsid w:val="00BC6CD0"/>
    <w:pPr>
      <w:keepNext/>
      <w:keepLines/>
      <w:numPr>
        <w:ilvl w:val="2"/>
        <w:numId w:val="1"/>
      </w:numPr>
      <w:spacing w:before="200" w:after="0" w:line="240" w:lineRule="auto"/>
      <w:ind w:left="567" w:hanging="567"/>
      <w:outlineLvl w:val="2"/>
    </w:pPr>
    <w:rPr>
      <w:rFonts w:eastAsia="SimSun"/>
      <w:b/>
      <w:bCs/>
      <w:color w:val="000000"/>
    </w:rPr>
  </w:style>
  <w:style w:type="paragraph" w:styleId="berschrift4">
    <w:name w:val="heading 4"/>
    <w:basedOn w:val="Standard"/>
    <w:next w:val="Standard"/>
    <w:link w:val="berschrift4Zchn"/>
    <w:uiPriority w:val="9"/>
    <w:semiHidden/>
    <w:unhideWhenUsed/>
    <w:qFormat/>
    <w:rsid w:val="004F1404"/>
    <w:pPr>
      <w:keepNext/>
      <w:keepLines/>
      <w:numPr>
        <w:ilvl w:val="3"/>
        <w:numId w:val="1"/>
      </w:numPr>
      <w:spacing w:before="200" w:after="0"/>
      <w:outlineLvl w:val="3"/>
    </w:pPr>
    <w:rPr>
      <w:rFonts w:ascii="Calibri Light" w:eastAsia="SimSun" w:hAnsi="Calibri Light"/>
      <w:b/>
      <w:bCs/>
      <w:i/>
      <w:iCs/>
      <w:color w:val="000000"/>
    </w:rPr>
  </w:style>
  <w:style w:type="paragraph" w:styleId="berschrift5">
    <w:name w:val="heading 5"/>
    <w:basedOn w:val="Standard"/>
    <w:next w:val="Standard"/>
    <w:link w:val="berschrift5Zchn"/>
    <w:uiPriority w:val="9"/>
    <w:semiHidden/>
    <w:unhideWhenUsed/>
    <w:qFormat/>
    <w:rsid w:val="004F1404"/>
    <w:pPr>
      <w:keepNext/>
      <w:keepLines/>
      <w:numPr>
        <w:ilvl w:val="4"/>
        <w:numId w:val="1"/>
      </w:numPr>
      <w:spacing w:before="200" w:after="0"/>
      <w:outlineLvl w:val="4"/>
    </w:pPr>
    <w:rPr>
      <w:rFonts w:ascii="Calibri Light" w:eastAsia="SimSun" w:hAnsi="Calibri Light"/>
      <w:color w:val="323E4F"/>
    </w:rPr>
  </w:style>
  <w:style w:type="paragraph" w:styleId="berschrift6">
    <w:name w:val="heading 6"/>
    <w:basedOn w:val="Standard"/>
    <w:next w:val="Standard"/>
    <w:link w:val="berschrift6Zchn"/>
    <w:uiPriority w:val="9"/>
    <w:semiHidden/>
    <w:unhideWhenUsed/>
    <w:qFormat/>
    <w:rsid w:val="004F1404"/>
    <w:pPr>
      <w:keepNext/>
      <w:keepLines/>
      <w:numPr>
        <w:ilvl w:val="5"/>
        <w:numId w:val="1"/>
      </w:numPr>
      <w:spacing w:before="200" w:after="0"/>
      <w:outlineLvl w:val="5"/>
    </w:pPr>
    <w:rPr>
      <w:rFonts w:ascii="Calibri Light" w:eastAsia="SimSun" w:hAnsi="Calibri Light"/>
      <w:i/>
      <w:iCs/>
      <w:color w:val="323E4F"/>
    </w:rPr>
  </w:style>
  <w:style w:type="paragraph" w:styleId="berschrift7">
    <w:name w:val="heading 7"/>
    <w:basedOn w:val="Standard"/>
    <w:next w:val="Standard"/>
    <w:link w:val="berschrift7Zchn"/>
    <w:uiPriority w:val="9"/>
    <w:semiHidden/>
    <w:unhideWhenUsed/>
    <w:qFormat/>
    <w:rsid w:val="004F1404"/>
    <w:pPr>
      <w:keepNext/>
      <w:keepLines/>
      <w:numPr>
        <w:ilvl w:val="6"/>
        <w:numId w:val="1"/>
      </w:numPr>
      <w:spacing w:before="200" w:after="0"/>
      <w:outlineLvl w:val="6"/>
    </w:pPr>
    <w:rPr>
      <w:rFonts w:ascii="Calibri Light" w:eastAsia="SimSun" w:hAnsi="Calibri Light"/>
      <w:i/>
      <w:iCs/>
      <w:color w:val="404040"/>
    </w:rPr>
  </w:style>
  <w:style w:type="paragraph" w:styleId="berschrift8">
    <w:name w:val="heading 8"/>
    <w:basedOn w:val="Standard"/>
    <w:next w:val="Standard"/>
    <w:link w:val="berschrift8Zchn"/>
    <w:uiPriority w:val="9"/>
    <w:semiHidden/>
    <w:unhideWhenUsed/>
    <w:qFormat/>
    <w:rsid w:val="004F1404"/>
    <w:pPr>
      <w:keepNext/>
      <w:keepLines/>
      <w:numPr>
        <w:ilvl w:val="7"/>
        <w:numId w:val="1"/>
      </w:numPr>
      <w:spacing w:before="200" w:after="0"/>
      <w:outlineLvl w:val="7"/>
    </w:pPr>
    <w:rPr>
      <w:rFonts w:ascii="Calibri Light" w:eastAsia="SimSun" w:hAnsi="Calibri Light"/>
      <w:color w:val="404040"/>
      <w:szCs w:val="20"/>
    </w:rPr>
  </w:style>
  <w:style w:type="paragraph" w:styleId="berschrift9">
    <w:name w:val="heading 9"/>
    <w:basedOn w:val="Standard"/>
    <w:next w:val="Standard"/>
    <w:link w:val="berschrift9Zchn"/>
    <w:uiPriority w:val="9"/>
    <w:semiHidden/>
    <w:unhideWhenUsed/>
    <w:qFormat/>
    <w:rsid w:val="004F1404"/>
    <w:pPr>
      <w:keepNext/>
      <w:keepLines/>
      <w:numPr>
        <w:ilvl w:val="8"/>
        <w:numId w:val="1"/>
      </w:numPr>
      <w:spacing w:before="200" w:after="0"/>
      <w:outlineLvl w:val="8"/>
    </w:pPr>
    <w:rPr>
      <w:rFonts w:ascii="Calibri Light" w:eastAsia="SimSun" w:hAnsi="Calibri Light"/>
      <w:i/>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rsid w:val="00D602A0"/>
    <w:pPr>
      <w:ind w:left="708"/>
    </w:pPr>
  </w:style>
  <w:style w:type="paragraph" w:styleId="Textkrper">
    <w:name w:val="Body Text"/>
    <w:basedOn w:val="Standard"/>
    <w:semiHidden/>
    <w:rsid w:val="00D602A0"/>
    <w:rPr>
      <w:szCs w:val="17"/>
    </w:rPr>
  </w:style>
  <w:style w:type="paragraph" w:styleId="Sprechblasentext">
    <w:name w:val="Balloon Text"/>
    <w:basedOn w:val="Standard"/>
    <w:semiHidden/>
    <w:rsid w:val="00D602A0"/>
    <w:rPr>
      <w:rFonts w:ascii="Tahoma" w:hAnsi="Tahoma" w:cs="Tahoma"/>
      <w:sz w:val="16"/>
      <w:szCs w:val="16"/>
    </w:rPr>
  </w:style>
  <w:style w:type="character" w:styleId="Kommentarzeichen">
    <w:name w:val="annotation reference"/>
    <w:semiHidden/>
    <w:unhideWhenUsed/>
    <w:rsid w:val="00D602A0"/>
    <w:rPr>
      <w:sz w:val="16"/>
      <w:szCs w:val="16"/>
    </w:rPr>
  </w:style>
  <w:style w:type="paragraph" w:styleId="Kommentartext">
    <w:name w:val="annotation text"/>
    <w:basedOn w:val="Standard"/>
    <w:semiHidden/>
    <w:unhideWhenUsed/>
    <w:rsid w:val="00D602A0"/>
    <w:rPr>
      <w:szCs w:val="20"/>
    </w:rPr>
  </w:style>
  <w:style w:type="character" w:customStyle="1" w:styleId="KommentartextZchn">
    <w:name w:val="Kommentartext Zchn"/>
    <w:semiHidden/>
    <w:rsid w:val="00D602A0"/>
    <w:rPr>
      <w:lang w:val="de-AT"/>
    </w:rPr>
  </w:style>
  <w:style w:type="paragraph" w:styleId="Kommentarthema">
    <w:name w:val="annotation subject"/>
    <w:basedOn w:val="Kommentartext"/>
    <w:next w:val="Kommentartext"/>
    <w:semiHidden/>
    <w:unhideWhenUsed/>
    <w:rsid w:val="00D602A0"/>
    <w:rPr>
      <w:b/>
      <w:bCs/>
    </w:rPr>
  </w:style>
  <w:style w:type="character" w:customStyle="1" w:styleId="KommentarthemaZchn">
    <w:name w:val="Kommentarthema Zchn"/>
    <w:semiHidden/>
    <w:rsid w:val="00D602A0"/>
    <w:rPr>
      <w:b/>
      <w:bCs/>
      <w:lang w:val="de-AT"/>
    </w:rPr>
  </w:style>
  <w:style w:type="character" w:styleId="Hyperlink">
    <w:name w:val="Hyperlink"/>
    <w:unhideWhenUsed/>
    <w:rsid w:val="00D602A0"/>
    <w:rPr>
      <w:color w:val="0000FF"/>
      <w:u w:val="single"/>
    </w:rPr>
  </w:style>
  <w:style w:type="paragraph" w:styleId="Listenabsatz">
    <w:name w:val="List Paragraph"/>
    <w:basedOn w:val="Standard"/>
    <w:uiPriority w:val="34"/>
    <w:qFormat/>
    <w:rsid w:val="004F1404"/>
    <w:pPr>
      <w:ind w:left="720"/>
      <w:contextualSpacing/>
    </w:pPr>
  </w:style>
  <w:style w:type="paragraph" w:styleId="Kopfzeile">
    <w:name w:val="header"/>
    <w:basedOn w:val="Standard"/>
    <w:link w:val="KopfzeileZchn"/>
    <w:uiPriority w:val="99"/>
    <w:unhideWhenUsed/>
    <w:rsid w:val="00344E69"/>
    <w:pPr>
      <w:tabs>
        <w:tab w:val="center" w:pos="4536"/>
        <w:tab w:val="right" w:pos="9072"/>
      </w:tabs>
    </w:pPr>
  </w:style>
  <w:style w:type="character" w:customStyle="1" w:styleId="KopfzeileZchn">
    <w:name w:val="Kopfzeile Zchn"/>
    <w:link w:val="Kopfzeile"/>
    <w:uiPriority w:val="99"/>
    <w:rsid w:val="00344E69"/>
    <w:rPr>
      <w:sz w:val="24"/>
      <w:szCs w:val="24"/>
      <w:lang w:val="de-AT"/>
    </w:rPr>
  </w:style>
  <w:style w:type="paragraph" w:styleId="Fuzeile">
    <w:name w:val="footer"/>
    <w:basedOn w:val="Standard"/>
    <w:link w:val="FuzeileZchn"/>
    <w:uiPriority w:val="99"/>
    <w:unhideWhenUsed/>
    <w:rsid w:val="00344E69"/>
    <w:pPr>
      <w:tabs>
        <w:tab w:val="center" w:pos="4536"/>
        <w:tab w:val="right" w:pos="9072"/>
      </w:tabs>
    </w:pPr>
  </w:style>
  <w:style w:type="character" w:customStyle="1" w:styleId="FuzeileZchn">
    <w:name w:val="Fußzeile Zchn"/>
    <w:link w:val="Fuzeile"/>
    <w:uiPriority w:val="99"/>
    <w:rsid w:val="00344E69"/>
    <w:rPr>
      <w:sz w:val="24"/>
      <w:szCs w:val="24"/>
      <w:lang w:val="de-AT"/>
    </w:rPr>
  </w:style>
  <w:style w:type="paragraph" w:styleId="berarbeitung">
    <w:name w:val="Revision"/>
    <w:hidden/>
    <w:uiPriority w:val="99"/>
    <w:semiHidden/>
    <w:rsid w:val="00CF73C8"/>
    <w:pPr>
      <w:spacing w:after="200" w:line="276" w:lineRule="auto"/>
      <w:jc w:val="both"/>
    </w:pPr>
    <w:rPr>
      <w:sz w:val="24"/>
      <w:szCs w:val="24"/>
      <w:lang w:val="de-AT"/>
    </w:rPr>
  </w:style>
  <w:style w:type="character" w:customStyle="1" w:styleId="BesuchterHyperlink">
    <w:name w:val="BesuchterHyperlink"/>
    <w:uiPriority w:val="99"/>
    <w:semiHidden/>
    <w:unhideWhenUsed/>
    <w:rsid w:val="00961AD1"/>
    <w:rPr>
      <w:color w:val="800080"/>
      <w:u w:val="single"/>
    </w:rPr>
  </w:style>
  <w:style w:type="paragraph" w:styleId="Titel">
    <w:name w:val="Title"/>
    <w:basedOn w:val="Standard"/>
    <w:next w:val="Standard"/>
    <w:link w:val="TitelZchn"/>
    <w:autoRedefine/>
    <w:uiPriority w:val="10"/>
    <w:qFormat/>
    <w:rsid w:val="00BC6CD0"/>
    <w:pPr>
      <w:spacing w:after="0" w:line="240" w:lineRule="auto"/>
      <w:contextualSpacing/>
    </w:pPr>
    <w:rPr>
      <w:rFonts w:eastAsia="SimSun"/>
      <w:b/>
      <w:color w:val="000000"/>
      <w:sz w:val="52"/>
      <w:szCs w:val="56"/>
    </w:rPr>
  </w:style>
  <w:style w:type="character" w:customStyle="1" w:styleId="TitelZchn">
    <w:name w:val="Titel Zchn"/>
    <w:link w:val="Titel"/>
    <w:uiPriority w:val="10"/>
    <w:rsid w:val="00BC6CD0"/>
    <w:rPr>
      <w:rFonts w:ascii="Arial" w:eastAsia="SimSun" w:hAnsi="Arial" w:cs="Times New Roman"/>
      <w:b/>
      <w:color w:val="000000"/>
      <w:sz w:val="52"/>
      <w:szCs w:val="56"/>
    </w:rPr>
  </w:style>
  <w:style w:type="character" w:customStyle="1" w:styleId="berschrift1Zchn">
    <w:name w:val="Überschrift 1 Zchn"/>
    <w:link w:val="berschrift1"/>
    <w:uiPriority w:val="9"/>
    <w:rsid w:val="00237F8B"/>
    <w:rPr>
      <w:rFonts w:ascii="Arial" w:eastAsia="SimSun" w:hAnsi="Arial"/>
      <w:b/>
      <w:bCs/>
      <w:color w:val="000000"/>
      <w:sz w:val="32"/>
      <w:szCs w:val="36"/>
    </w:rPr>
  </w:style>
  <w:style w:type="character" w:customStyle="1" w:styleId="berschrift2Zchn">
    <w:name w:val="Überschrift 2 Zchn"/>
    <w:link w:val="berschrift2"/>
    <w:uiPriority w:val="9"/>
    <w:rsid w:val="00CB1E83"/>
    <w:rPr>
      <w:rFonts w:ascii="Arial" w:eastAsia="SimSun" w:hAnsi="Arial"/>
      <w:b/>
      <w:bCs/>
      <w:color w:val="000000"/>
      <w:sz w:val="24"/>
      <w:szCs w:val="28"/>
    </w:rPr>
  </w:style>
  <w:style w:type="paragraph" w:styleId="Untertitel">
    <w:name w:val="Subtitle"/>
    <w:basedOn w:val="Standard"/>
    <w:next w:val="Standard"/>
    <w:link w:val="UntertitelZchn"/>
    <w:uiPriority w:val="11"/>
    <w:qFormat/>
    <w:rsid w:val="00BC6CD0"/>
    <w:pPr>
      <w:numPr>
        <w:ilvl w:val="1"/>
      </w:numPr>
    </w:pPr>
    <w:rPr>
      <w:spacing w:val="10"/>
    </w:rPr>
  </w:style>
  <w:style w:type="character" w:customStyle="1" w:styleId="UntertitelZchn">
    <w:name w:val="Untertitel Zchn"/>
    <w:link w:val="Untertitel"/>
    <w:uiPriority w:val="11"/>
    <w:rsid w:val="00BC6CD0"/>
    <w:rPr>
      <w:rFonts w:ascii="Arial" w:hAnsi="Arial"/>
      <w:spacing w:val="10"/>
      <w:sz w:val="20"/>
    </w:rPr>
  </w:style>
  <w:style w:type="character" w:customStyle="1" w:styleId="berschrift3Zchn">
    <w:name w:val="Überschrift 3 Zchn"/>
    <w:link w:val="berschrift3"/>
    <w:uiPriority w:val="9"/>
    <w:rsid w:val="00BC6CD0"/>
    <w:rPr>
      <w:rFonts w:ascii="Arial" w:eastAsia="SimSun" w:hAnsi="Arial"/>
      <w:b/>
      <w:bCs/>
      <w:color w:val="000000"/>
      <w:szCs w:val="22"/>
    </w:rPr>
  </w:style>
  <w:style w:type="character" w:customStyle="1" w:styleId="berschrift4Zchn">
    <w:name w:val="Überschrift 4 Zchn"/>
    <w:link w:val="berschrift4"/>
    <w:uiPriority w:val="9"/>
    <w:semiHidden/>
    <w:rsid w:val="004F1404"/>
    <w:rPr>
      <w:rFonts w:ascii="Calibri Light" w:eastAsia="SimSun" w:hAnsi="Calibri Light"/>
      <w:b/>
      <w:bCs/>
      <w:i/>
      <w:iCs/>
      <w:color w:val="000000"/>
      <w:szCs w:val="22"/>
    </w:rPr>
  </w:style>
  <w:style w:type="character" w:customStyle="1" w:styleId="berschrift5Zchn">
    <w:name w:val="Überschrift 5 Zchn"/>
    <w:link w:val="berschrift5"/>
    <w:uiPriority w:val="9"/>
    <w:semiHidden/>
    <w:rsid w:val="004F1404"/>
    <w:rPr>
      <w:rFonts w:ascii="Calibri Light" w:eastAsia="SimSun" w:hAnsi="Calibri Light"/>
      <w:color w:val="323E4F"/>
      <w:szCs w:val="22"/>
    </w:rPr>
  </w:style>
  <w:style w:type="character" w:customStyle="1" w:styleId="berschrift6Zchn">
    <w:name w:val="Überschrift 6 Zchn"/>
    <w:link w:val="berschrift6"/>
    <w:uiPriority w:val="9"/>
    <w:semiHidden/>
    <w:rsid w:val="004F1404"/>
    <w:rPr>
      <w:rFonts w:ascii="Calibri Light" w:eastAsia="SimSun" w:hAnsi="Calibri Light"/>
      <w:i/>
      <w:iCs/>
      <w:color w:val="323E4F"/>
      <w:szCs w:val="22"/>
    </w:rPr>
  </w:style>
  <w:style w:type="character" w:customStyle="1" w:styleId="berschrift7Zchn">
    <w:name w:val="Überschrift 7 Zchn"/>
    <w:link w:val="berschrift7"/>
    <w:uiPriority w:val="9"/>
    <w:semiHidden/>
    <w:rsid w:val="004F1404"/>
    <w:rPr>
      <w:rFonts w:ascii="Calibri Light" w:eastAsia="SimSun" w:hAnsi="Calibri Light"/>
      <w:i/>
      <w:iCs/>
      <w:color w:val="404040"/>
      <w:szCs w:val="22"/>
    </w:rPr>
  </w:style>
  <w:style w:type="character" w:customStyle="1" w:styleId="berschrift8Zchn">
    <w:name w:val="Überschrift 8 Zchn"/>
    <w:link w:val="berschrift8"/>
    <w:uiPriority w:val="9"/>
    <w:semiHidden/>
    <w:rsid w:val="004F1404"/>
    <w:rPr>
      <w:rFonts w:ascii="Calibri Light" w:eastAsia="SimSun" w:hAnsi="Calibri Light"/>
      <w:color w:val="404040"/>
    </w:rPr>
  </w:style>
  <w:style w:type="character" w:customStyle="1" w:styleId="berschrift9Zchn">
    <w:name w:val="Überschrift 9 Zchn"/>
    <w:link w:val="berschrift9"/>
    <w:uiPriority w:val="9"/>
    <w:semiHidden/>
    <w:rsid w:val="004F1404"/>
    <w:rPr>
      <w:rFonts w:ascii="Calibri Light" w:eastAsia="SimSun" w:hAnsi="Calibri Light"/>
      <w:i/>
      <w:iCs/>
      <w:color w:val="404040"/>
    </w:rPr>
  </w:style>
  <w:style w:type="paragraph" w:styleId="Beschriftung">
    <w:name w:val="caption"/>
    <w:basedOn w:val="Standard"/>
    <w:next w:val="Standard"/>
    <w:uiPriority w:val="35"/>
    <w:semiHidden/>
    <w:unhideWhenUsed/>
    <w:qFormat/>
    <w:rsid w:val="004F1404"/>
    <w:pPr>
      <w:spacing w:after="200" w:line="240" w:lineRule="auto"/>
    </w:pPr>
    <w:rPr>
      <w:i/>
      <w:iCs/>
      <w:color w:val="44546A"/>
      <w:sz w:val="18"/>
      <w:szCs w:val="18"/>
    </w:rPr>
  </w:style>
  <w:style w:type="character" w:styleId="Fett">
    <w:name w:val="Strong"/>
    <w:uiPriority w:val="22"/>
    <w:qFormat/>
    <w:rsid w:val="004F1404"/>
    <w:rPr>
      <w:b/>
      <w:bCs/>
      <w:color w:val="000000"/>
    </w:rPr>
  </w:style>
  <w:style w:type="character" w:styleId="Hervorhebung">
    <w:name w:val="Emphasis"/>
    <w:uiPriority w:val="20"/>
    <w:qFormat/>
    <w:rsid w:val="004F1404"/>
    <w:rPr>
      <w:i/>
      <w:iCs/>
      <w:color w:val="auto"/>
    </w:rPr>
  </w:style>
  <w:style w:type="paragraph" w:styleId="KeinLeerraum">
    <w:name w:val="No Spacing"/>
    <w:uiPriority w:val="1"/>
    <w:qFormat/>
    <w:rsid w:val="004F1404"/>
    <w:rPr>
      <w:rFonts w:ascii="Arial" w:hAnsi="Arial"/>
      <w:szCs w:val="22"/>
    </w:rPr>
  </w:style>
  <w:style w:type="paragraph" w:styleId="Zitat">
    <w:name w:val="Quote"/>
    <w:basedOn w:val="Standard"/>
    <w:next w:val="Standard"/>
    <w:link w:val="ZitatZchn"/>
    <w:uiPriority w:val="29"/>
    <w:qFormat/>
    <w:rsid w:val="004F1404"/>
    <w:pPr>
      <w:spacing w:before="160"/>
      <w:ind w:left="720" w:right="720"/>
    </w:pPr>
    <w:rPr>
      <w:i/>
      <w:iCs/>
      <w:color w:val="000000"/>
    </w:rPr>
  </w:style>
  <w:style w:type="character" w:customStyle="1" w:styleId="ZitatZchn">
    <w:name w:val="Zitat Zchn"/>
    <w:link w:val="Zitat"/>
    <w:uiPriority w:val="29"/>
    <w:rsid w:val="004F1404"/>
    <w:rPr>
      <w:i/>
      <w:iCs/>
      <w:color w:val="000000"/>
    </w:rPr>
  </w:style>
  <w:style w:type="paragraph" w:styleId="IntensivesZitat">
    <w:name w:val="Intense Quote"/>
    <w:basedOn w:val="Standard"/>
    <w:next w:val="Standard"/>
    <w:link w:val="IntensivesZitatZchn"/>
    <w:uiPriority w:val="30"/>
    <w:qFormat/>
    <w:rsid w:val="004F1404"/>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ivesZitatZchn">
    <w:name w:val="Intensives Zitat Zchn"/>
    <w:link w:val="IntensivesZitat"/>
    <w:uiPriority w:val="30"/>
    <w:rsid w:val="004F1404"/>
    <w:rPr>
      <w:color w:val="000000"/>
      <w:shd w:val="clear" w:color="auto" w:fill="F2F2F2"/>
    </w:rPr>
  </w:style>
  <w:style w:type="character" w:styleId="SchwacheHervorhebung">
    <w:name w:val="Subtle Emphasis"/>
    <w:uiPriority w:val="19"/>
    <w:qFormat/>
    <w:rsid w:val="004F1404"/>
    <w:rPr>
      <w:i/>
      <w:iCs/>
      <w:color w:val="404040"/>
    </w:rPr>
  </w:style>
  <w:style w:type="character" w:styleId="IntensiveHervorhebung">
    <w:name w:val="Intense Emphasis"/>
    <w:uiPriority w:val="21"/>
    <w:qFormat/>
    <w:rsid w:val="004F1404"/>
    <w:rPr>
      <w:b/>
      <w:bCs/>
      <w:i/>
      <w:iCs/>
      <w:caps/>
    </w:rPr>
  </w:style>
  <w:style w:type="character" w:styleId="SchwacherVerweis">
    <w:name w:val="Subtle Reference"/>
    <w:uiPriority w:val="31"/>
    <w:qFormat/>
    <w:rsid w:val="004F1404"/>
    <w:rPr>
      <w:smallCaps/>
      <w:color w:val="404040"/>
      <w:u w:val="single" w:color="7F7F7F"/>
    </w:rPr>
  </w:style>
  <w:style w:type="character" w:styleId="IntensiverVerweis">
    <w:name w:val="Intense Reference"/>
    <w:uiPriority w:val="32"/>
    <w:qFormat/>
    <w:rsid w:val="004F1404"/>
    <w:rPr>
      <w:b/>
      <w:bCs/>
      <w:smallCaps/>
      <w:u w:val="single"/>
    </w:rPr>
  </w:style>
  <w:style w:type="character" w:styleId="Buchtitel">
    <w:name w:val="Book Title"/>
    <w:uiPriority w:val="33"/>
    <w:qFormat/>
    <w:rsid w:val="004F1404"/>
    <w:rPr>
      <w:b w:val="0"/>
      <w:bCs w:val="0"/>
      <w:smallCaps/>
      <w:spacing w:val="5"/>
    </w:rPr>
  </w:style>
  <w:style w:type="paragraph" w:styleId="Inhaltsverzeichnisberschrift">
    <w:name w:val="TOC Heading"/>
    <w:basedOn w:val="berschrift1"/>
    <w:next w:val="Standard"/>
    <w:uiPriority w:val="39"/>
    <w:semiHidden/>
    <w:unhideWhenUsed/>
    <w:qFormat/>
    <w:rsid w:val="004F1404"/>
    <w:pPr>
      <w:pBdr>
        <w:bottom w:val="single" w:sz="4" w:space="1" w:color="595959"/>
      </w:pBdr>
      <w:ind w:left="432" w:hanging="432"/>
      <w:outlineLvl w:val="9"/>
    </w:pPr>
    <w:rPr>
      <w:rFonts w:ascii="Calibri Light" w:hAnsi="Calibri Light"/>
    </w:rPr>
  </w:style>
  <w:style w:type="table" w:styleId="Tabellenraster">
    <w:name w:val="Table Grid"/>
    <w:basedOn w:val="NormaleTabelle"/>
    <w:uiPriority w:val="59"/>
    <w:rsid w:val="000D5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26738">
      <w:bodyDiv w:val="1"/>
      <w:marLeft w:val="0"/>
      <w:marRight w:val="0"/>
      <w:marTop w:val="0"/>
      <w:marBottom w:val="0"/>
      <w:divBdr>
        <w:top w:val="none" w:sz="0" w:space="0" w:color="auto"/>
        <w:left w:val="none" w:sz="0" w:space="0" w:color="auto"/>
        <w:bottom w:val="none" w:sz="0" w:space="0" w:color="auto"/>
        <w:right w:val="none" w:sz="0" w:space="0" w:color="auto"/>
      </w:divBdr>
    </w:div>
    <w:div w:id="503479055">
      <w:bodyDiv w:val="1"/>
      <w:marLeft w:val="0"/>
      <w:marRight w:val="0"/>
      <w:marTop w:val="0"/>
      <w:marBottom w:val="0"/>
      <w:divBdr>
        <w:top w:val="none" w:sz="0" w:space="0" w:color="auto"/>
        <w:left w:val="none" w:sz="0" w:space="0" w:color="auto"/>
        <w:bottom w:val="none" w:sz="0" w:space="0" w:color="auto"/>
        <w:right w:val="none" w:sz="0" w:space="0" w:color="auto"/>
      </w:divBdr>
    </w:div>
    <w:div w:id="1102189888">
      <w:bodyDiv w:val="1"/>
      <w:marLeft w:val="0"/>
      <w:marRight w:val="0"/>
      <w:marTop w:val="0"/>
      <w:marBottom w:val="0"/>
      <w:divBdr>
        <w:top w:val="none" w:sz="0" w:space="0" w:color="auto"/>
        <w:left w:val="none" w:sz="0" w:space="0" w:color="auto"/>
        <w:bottom w:val="none" w:sz="0" w:space="0" w:color="auto"/>
        <w:right w:val="none" w:sz="0" w:space="0" w:color="auto"/>
      </w:divBdr>
    </w:div>
    <w:div w:id="1374888137">
      <w:bodyDiv w:val="1"/>
      <w:marLeft w:val="0"/>
      <w:marRight w:val="0"/>
      <w:marTop w:val="0"/>
      <w:marBottom w:val="0"/>
      <w:divBdr>
        <w:top w:val="none" w:sz="0" w:space="0" w:color="auto"/>
        <w:left w:val="none" w:sz="0" w:space="0" w:color="auto"/>
        <w:bottom w:val="none" w:sz="0" w:space="0" w:color="auto"/>
        <w:right w:val="none" w:sz="0" w:space="0" w:color="auto"/>
      </w:divBdr>
    </w:div>
    <w:div w:id="1489784634">
      <w:bodyDiv w:val="1"/>
      <w:marLeft w:val="0"/>
      <w:marRight w:val="0"/>
      <w:marTop w:val="0"/>
      <w:marBottom w:val="0"/>
      <w:divBdr>
        <w:top w:val="none" w:sz="0" w:space="0" w:color="auto"/>
        <w:left w:val="none" w:sz="0" w:space="0" w:color="auto"/>
        <w:bottom w:val="none" w:sz="0" w:space="0" w:color="auto"/>
        <w:right w:val="none" w:sz="0" w:space="0" w:color="auto"/>
      </w:divBdr>
    </w:div>
    <w:div w:id="1603997134">
      <w:bodyDiv w:val="1"/>
      <w:marLeft w:val="0"/>
      <w:marRight w:val="0"/>
      <w:marTop w:val="0"/>
      <w:marBottom w:val="0"/>
      <w:divBdr>
        <w:top w:val="none" w:sz="0" w:space="0" w:color="auto"/>
        <w:left w:val="none" w:sz="0" w:space="0" w:color="auto"/>
        <w:bottom w:val="none" w:sz="0" w:space="0" w:color="auto"/>
        <w:right w:val="none" w:sz="0" w:space="0" w:color="auto"/>
      </w:divBdr>
    </w:div>
    <w:div w:id="1835803525">
      <w:bodyDiv w:val="1"/>
      <w:marLeft w:val="0"/>
      <w:marRight w:val="0"/>
      <w:marTop w:val="0"/>
      <w:marBottom w:val="0"/>
      <w:divBdr>
        <w:top w:val="none" w:sz="0" w:space="0" w:color="auto"/>
        <w:left w:val="none" w:sz="0" w:space="0" w:color="auto"/>
        <w:bottom w:val="none" w:sz="0" w:space="0" w:color="auto"/>
        <w:right w:val="none" w:sz="0" w:space="0" w:color="auto"/>
      </w:divBdr>
    </w:div>
    <w:div w:id="207391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sys.cc"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406FB5-43DF-42F8-844A-7059FDAC9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2181</Words>
  <Characters>14165</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MUSTER AGB</vt:lpstr>
    </vt:vector>
  </TitlesOfParts>
  <Company/>
  <LinksUpToDate>false</LinksUpToDate>
  <CharactersWithSpaces>16314</CharactersWithSpaces>
  <SharedDoc>false</SharedDoc>
  <HLinks>
    <vt:vector size="36" baseType="variant">
      <vt:variant>
        <vt:i4>6619262</vt:i4>
      </vt:variant>
      <vt:variant>
        <vt:i4>15</vt:i4>
      </vt:variant>
      <vt:variant>
        <vt:i4>0</vt:i4>
      </vt:variant>
      <vt:variant>
        <vt:i4>5</vt:i4>
      </vt:variant>
      <vt:variant>
        <vt:lpwstr>http://www.rtr.at/</vt:lpwstr>
      </vt:variant>
      <vt:variant>
        <vt:lpwstr/>
      </vt:variant>
      <vt:variant>
        <vt:i4>6619262</vt:i4>
      </vt:variant>
      <vt:variant>
        <vt:i4>12</vt:i4>
      </vt:variant>
      <vt:variant>
        <vt:i4>0</vt:i4>
      </vt:variant>
      <vt:variant>
        <vt:i4>5</vt:i4>
      </vt:variant>
      <vt:variant>
        <vt:lpwstr>http://www.rtr.at/</vt:lpwstr>
      </vt:variant>
      <vt:variant>
        <vt:lpwstr/>
      </vt:variant>
      <vt:variant>
        <vt:i4>3670117</vt:i4>
      </vt:variant>
      <vt:variant>
        <vt:i4>9</vt:i4>
      </vt:variant>
      <vt:variant>
        <vt:i4>0</vt:i4>
      </vt:variant>
      <vt:variant>
        <vt:i4>5</vt:i4>
      </vt:variant>
      <vt:variant>
        <vt:lpwstr>https://www.rtr.at/de/tk/EEN_V_2011</vt:lpwstr>
      </vt:variant>
      <vt:variant>
        <vt:lpwstr/>
      </vt:variant>
      <vt:variant>
        <vt:i4>1310739</vt:i4>
      </vt:variant>
      <vt:variant>
        <vt:i4>6</vt:i4>
      </vt:variant>
      <vt:variant>
        <vt:i4>0</vt:i4>
      </vt:variant>
      <vt:variant>
        <vt:i4>5</vt:i4>
      </vt:variant>
      <vt:variant>
        <vt:lpwstr>https://www.rtr.at/schlichtungsstelle</vt:lpwstr>
      </vt:variant>
      <vt:variant>
        <vt:lpwstr/>
      </vt:variant>
      <vt:variant>
        <vt:i4>1245248</vt:i4>
      </vt:variant>
      <vt:variant>
        <vt:i4>3</vt:i4>
      </vt:variant>
      <vt:variant>
        <vt:i4>0</vt:i4>
      </vt:variant>
      <vt:variant>
        <vt:i4>5</vt:i4>
      </vt:variant>
      <vt:variant>
        <vt:lpwstr>https://www.cosys.cc/</vt:lpwstr>
      </vt:variant>
      <vt:variant>
        <vt:lpwstr/>
      </vt:variant>
      <vt:variant>
        <vt:i4>8257637</vt:i4>
      </vt:variant>
      <vt:variant>
        <vt:i4>0</vt:i4>
      </vt:variant>
      <vt:variant>
        <vt:i4>0</vt:i4>
      </vt:variant>
      <vt:variant>
        <vt:i4>5</vt:i4>
      </vt:variant>
      <vt:variant>
        <vt:lpwstr>https://www.cosys.cc/downloads/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AGB</dc:title>
  <dc:subject/>
  <dc:creator>ISPA</dc:creator>
  <cp:keywords/>
  <dc:description>Stand Jänner 2016</dc:description>
  <cp:lastModifiedBy>Jorj Catalin Colesnicov</cp:lastModifiedBy>
  <cp:revision>3</cp:revision>
  <cp:lastPrinted>2016-05-30T10:37:00Z</cp:lastPrinted>
  <dcterms:created xsi:type="dcterms:W3CDTF">2017-11-06T14:19:00Z</dcterms:created>
  <dcterms:modified xsi:type="dcterms:W3CDTF">2017-11-06T15:18:00Z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gFAAsdpvfP9KDXKltIzPkPyNOz/wf8waDZW/AvuU8J9jXAT/ygT1Q2CtnSXR9WGyvnh9v0+MGZLAOT7S_x000d_
4fadGkgjkiRaZN1hhZJxefuSG214t5STG2Joxo+Aax/5KnMP9fJWd2EbiaoX84r5i4SQzDRFnuS8_x000d_
GdJ9o4XqhevsO94IbjLk32aKhyrC66J6dQBAP3z/tVdQ7c+dCTakPNdy0IF75FlXGMUGfNIknpMu_x000d_
px1e++CBLgQBRJkKi</vt:lpwstr>
  </property>
  <property fmtid="{D5CDD505-2E9C-101B-9397-08002B2CF9AE}" pid="3" name="MAIL_MSG_ID2">
    <vt:lpwstr>B+HKyC2zbUD4MEYgWmaQDdcmXuIRDO7lPTgT5Tq/RgfLkfBedJHku6uuBMJ_x000d_
QUPSJtqkIvqW8tj2iV//CkUC47ysy8CQI2jflA==</vt:lpwstr>
  </property>
  <property fmtid="{D5CDD505-2E9C-101B-9397-08002B2CF9AE}" pid="4" name="RESPONSE_SENDER_NAME">
    <vt:lpwstr>4AAA4Lxe55UJ0C/nMjBiHE410yq3QaQPIu3zcGqqSZFr/EQOlEIxnc/f1Q==</vt:lpwstr>
  </property>
  <property fmtid="{D5CDD505-2E9C-101B-9397-08002B2CF9AE}" pid="5" name="EMAIL_OWNER_ADDRESS">
    <vt:lpwstr>4AAAMz5NUQ6P8J84eriFg/7T5OgAMG/CT9hPA5NCkTGg/DTYB/HoHF0y1Q==</vt:lpwstr>
  </property>
</Properties>
</file>